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B65" w:rsidRPr="00216C2B" w:rsidRDefault="00622C90" w:rsidP="00A646A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Замечания, подлежащие включению в протокол результатов переговоров</w:t>
      </w:r>
      <w:bookmarkStart w:id="0" w:name="_GoBack"/>
      <w:bookmarkEnd w:id="0"/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3289"/>
        <w:gridCol w:w="7294"/>
        <w:gridCol w:w="4409"/>
      </w:tblGrid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№ пункта КС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Редакция города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7294" w:type="dxa"/>
          </w:tcPr>
          <w:p w:rsidR="00662F93" w:rsidRPr="003651FF" w:rsidRDefault="00662F93" w:rsidP="003651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изложить в следующей редакции:</w:t>
            </w:r>
            <w:r w:rsidRPr="003651FF">
              <w:rPr>
                <w:rFonts w:ascii="Times New Roman" w:hAnsi="Times New Roman" w:cs="Times New Roman"/>
              </w:rPr>
              <w:t xml:space="preserve"> «В соответствии с частью 4 статьи 36 ФЗ «О концессионных соглашениях» настоящее Концессионное соглашение вступает в силу с момента его подписания всеми сторонами, но не ранее получения согласования Архангельской городской Думы условий настоящего Концессионного соглашения</w:t>
            </w:r>
            <w:proofErr w:type="gramStart"/>
            <w:r w:rsidRPr="003651FF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0CE">
              <w:rPr>
                <w:rFonts w:ascii="Times New Roman" w:hAnsi="Times New Roman" w:cs="Times New Roman"/>
              </w:rPr>
              <w:t xml:space="preserve">5.1 </w:t>
            </w:r>
            <w:r w:rsidRPr="003160CE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7294" w:type="dxa"/>
          </w:tcPr>
          <w:p w:rsidR="00662F93" w:rsidRPr="003160CE" w:rsidRDefault="00662F93" w:rsidP="000C3E3D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исключить слова: «в пределах средств, предусмотренных </w:t>
            </w:r>
            <w:r>
              <w:rPr>
                <w:rFonts w:ascii="Times New Roman" w:hAnsi="Times New Roman" w:cs="Times New Roman"/>
              </w:rPr>
              <w:t>П</w:t>
            </w:r>
            <w:r w:rsidRPr="003160CE">
              <w:rPr>
                <w:rFonts w:ascii="Times New Roman" w:hAnsi="Times New Roman" w:cs="Times New Roman"/>
              </w:rPr>
              <w:t>роизводственной программ</w:t>
            </w:r>
            <w:r>
              <w:rPr>
                <w:rFonts w:ascii="Times New Roman" w:hAnsi="Times New Roman" w:cs="Times New Roman"/>
              </w:rPr>
              <w:t>ой</w:t>
            </w:r>
            <w:r w:rsidRPr="003160CE">
              <w:rPr>
                <w:rFonts w:ascii="Times New Roman" w:hAnsi="Times New Roman" w:cs="Times New Roman"/>
              </w:rPr>
              <w:t xml:space="preserve"> Концессионера»</w:t>
            </w:r>
          </w:p>
        </w:tc>
        <w:tc>
          <w:tcPr>
            <w:tcW w:w="4409" w:type="dxa"/>
          </w:tcPr>
          <w:p w:rsidR="00662F93" w:rsidRPr="003160CE" w:rsidRDefault="00662F93" w:rsidP="00D7245B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Капитальный и текущий ремонт не должны ставиться в зависимость от наличия производственных программ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720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9" w:type="dxa"/>
          </w:tcPr>
          <w:p w:rsidR="00662F93" w:rsidRPr="003160CE" w:rsidRDefault="00662F93" w:rsidP="00A7207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0CE">
              <w:rPr>
                <w:rFonts w:ascii="Times New Roman" w:hAnsi="Times New Roman" w:cs="Times New Roman"/>
              </w:rPr>
              <w:t xml:space="preserve">5.1 </w:t>
            </w:r>
            <w:r w:rsidRPr="003160CE">
              <w:rPr>
                <w:rFonts w:ascii="Times New Roman" w:hAnsi="Times New Roman" w:cs="Times New Roman"/>
                <w:lang w:val="en-US"/>
              </w:rPr>
              <w:t>h</w:t>
            </w:r>
          </w:p>
        </w:tc>
        <w:tc>
          <w:tcPr>
            <w:tcW w:w="7294" w:type="dxa"/>
          </w:tcPr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 слова: «имущества в пределах средств, предусмотренных Производственной программой Концессионера»</w:t>
            </w:r>
          </w:p>
        </w:tc>
        <w:tc>
          <w:tcPr>
            <w:tcW w:w="4409" w:type="dxa"/>
          </w:tcPr>
          <w:p w:rsidR="00662F93" w:rsidRPr="003160CE" w:rsidRDefault="00662F93" w:rsidP="00D7245B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Концессионер обязан содержать имущество вне зависимости от наличия производственных программ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0CE">
              <w:rPr>
                <w:rFonts w:ascii="Times New Roman" w:hAnsi="Times New Roman" w:cs="Times New Roman"/>
              </w:rPr>
              <w:t xml:space="preserve">5.2 </w:t>
            </w:r>
            <w:r w:rsidRPr="003160CE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изложить в след</w:t>
            </w:r>
            <w:proofErr w:type="gramStart"/>
            <w:r w:rsidRPr="003160CE">
              <w:rPr>
                <w:rFonts w:ascii="Times New Roman" w:hAnsi="Times New Roman" w:cs="Times New Roman"/>
              </w:rPr>
              <w:t>.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160CE">
              <w:rPr>
                <w:rFonts w:ascii="Times New Roman" w:hAnsi="Times New Roman" w:cs="Times New Roman"/>
              </w:rPr>
              <w:t>р</w:t>
            </w:r>
            <w:proofErr w:type="gramEnd"/>
            <w:r w:rsidRPr="003160CE">
              <w:rPr>
                <w:rFonts w:ascii="Times New Roman" w:hAnsi="Times New Roman" w:cs="Times New Roman"/>
              </w:rPr>
              <w:t>едакции: «Передать Концессионеру все относящиеся к Объекту соглашения и</w:t>
            </w:r>
            <w:proofErr w:type="gramStart"/>
            <w:r w:rsidRPr="003160CE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ному имуществу </w:t>
            </w:r>
            <w:r w:rsidRPr="003160CE">
              <w:rPr>
                <w:rFonts w:ascii="Times New Roman" w:hAnsi="Times New Roman" w:cs="Times New Roman"/>
                <w:i/>
              </w:rPr>
              <w:t>имеющиеся</w:t>
            </w:r>
            <w:r w:rsidRPr="003160CE">
              <w:rPr>
                <w:rFonts w:ascii="Times New Roman" w:hAnsi="Times New Roman" w:cs="Times New Roman"/>
              </w:rPr>
              <w:t xml:space="preserve"> документы, необходимые Концессионеру для исполнения Концессионного соглашения, в соответствии с требованиями, установленными Применимым правом и Приложением 10. </w:t>
            </w:r>
            <w:r w:rsidRPr="003160CE">
              <w:rPr>
                <w:rFonts w:ascii="Times New Roman" w:hAnsi="Times New Roman" w:cs="Times New Roman"/>
                <w:i/>
              </w:rPr>
              <w:t xml:space="preserve">В случае отсутствия документов Концедент </w:t>
            </w:r>
            <w:proofErr w:type="gramStart"/>
            <w:r w:rsidRPr="003160CE">
              <w:rPr>
                <w:rFonts w:ascii="Times New Roman" w:hAnsi="Times New Roman" w:cs="Times New Roman"/>
                <w:i/>
              </w:rPr>
              <w:t>обязан</w:t>
            </w:r>
            <w:proofErr w:type="gramEnd"/>
            <w:r w:rsidRPr="003160CE">
              <w:rPr>
                <w:rFonts w:ascii="Times New Roman" w:hAnsi="Times New Roman" w:cs="Times New Roman"/>
                <w:i/>
              </w:rPr>
              <w:t xml:space="preserve"> проводить работу по их формированию</w:t>
            </w:r>
            <w:r w:rsidRPr="003160C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09" w:type="dxa"/>
          </w:tcPr>
          <w:p w:rsidR="00662F93" w:rsidRPr="003160CE" w:rsidRDefault="00662F93" w:rsidP="00604696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На сегодняшний день Концедент не имеет все необходимые документы на объекты имущества, в том числе техническую документацию, поэтому указывать необходимость передачи всех документов согласно Приложению считаем невозможным, так как это заведомо невыполнимое условие 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дополнить следующими словами: «Капитальные вложения и другие расходы, осуществленные Концессионером и возмещенные тарифом, Концедентом Концессионеру не возмещаются; обязательства, не исполненные Концессионером перед Финансирующей организацией переходят к новому Концессионеру</w:t>
            </w:r>
            <w:proofErr w:type="gramStart"/>
            <w:r w:rsidRPr="003160CE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Во избежание двойного возмещения: если Концессионер использовал кредитные средства для осуществления капитальных вложений, то невозмещенные капитальные вложения переходят к новому Концессионеру в качестве долга Банку, а возмещенные тарифом Концедентом не возмещаются. Таким </w:t>
            </w:r>
            <w:proofErr w:type="gramStart"/>
            <w:r w:rsidRPr="003160CE">
              <w:rPr>
                <w:rFonts w:ascii="Times New Roman" w:hAnsi="Times New Roman" w:cs="Times New Roman"/>
              </w:rPr>
              <w:t>образом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 возмещению подлежат только собственные инвестиции, полученные в том числе посредством акционерных займов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89" w:type="dxa"/>
          </w:tcPr>
          <w:p w:rsidR="00662F93" w:rsidRPr="00F3591A" w:rsidRDefault="00662F93" w:rsidP="00A646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9.1 (</w:t>
            </w:r>
            <w:r>
              <w:rPr>
                <w:rFonts w:ascii="Times New Roman" w:hAnsi="Times New Roman" w:cs="Times New Roman"/>
                <w:lang w:val="en-US"/>
              </w:rPr>
              <w:t>b) (ii)</w:t>
            </w:r>
          </w:p>
        </w:tc>
        <w:tc>
          <w:tcPr>
            <w:tcW w:w="7294" w:type="dxa"/>
          </w:tcPr>
          <w:p w:rsidR="00662F93" w:rsidRDefault="00662F93" w:rsidP="00BE1E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89" w:type="dxa"/>
          </w:tcPr>
          <w:p w:rsidR="00662F93" w:rsidRPr="006F0ECF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 (с)</w:t>
            </w:r>
          </w:p>
        </w:tc>
        <w:tc>
          <w:tcPr>
            <w:tcW w:w="7294" w:type="dxa"/>
          </w:tcPr>
          <w:p w:rsidR="00662F93" w:rsidRDefault="00662F93" w:rsidP="00BE1E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изложить в следующей редакции: «В срок не позднее: 14 (четырнадцати) </w:t>
            </w:r>
            <w:r>
              <w:rPr>
                <w:rFonts w:ascii="Times New Roman" w:hAnsi="Times New Roman" w:cs="Times New Roman"/>
              </w:rPr>
              <w:lastRenderedPageBreak/>
              <w:t xml:space="preserve">календарных дней </w:t>
            </w:r>
            <w:proofErr w:type="gramStart"/>
            <w:r>
              <w:rPr>
                <w:rFonts w:ascii="Times New Roman" w:hAnsi="Times New Roman" w:cs="Times New Roman"/>
              </w:rPr>
              <w:t>с даты согласования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Инвестиционной программы Концедентом и Органом регулирования Архангельская область утверждает в соответствии с Применимым правом Инвестиционную программу Концессионера;</w:t>
            </w:r>
          </w:p>
          <w:p w:rsidR="00662F93" w:rsidRDefault="00662F93" w:rsidP="00BE1EA4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14 (четырнадцати) календарных дней с даты утверждения Инвестиционной программы Орган регулирования устанавливает в соответствии с Применимым правом и условиями Концессионного соглашения Тарифы, при условии исполнения Концессионером в предусмотренном Применимым правом порядке своих обязательств по разработке и представлению предложения об установлении Тарифа.»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89" w:type="dxa"/>
          </w:tcPr>
          <w:p w:rsidR="00662F93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9.1 </w:t>
            </w:r>
          </w:p>
        </w:tc>
        <w:tc>
          <w:tcPr>
            <w:tcW w:w="7294" w:type="dxa"/>
          </w:tcPr>
          <w:p w:rsidR="00662F93" w:rsidRPr="00F3591A" w:rsidRDefault="00662F93" w:rsidP="00905E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добавить пункт 9.1 (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F3591A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F3591A">
              <w:rPr>
                <w:rFonts w:ascii="Times New Roman" w:hAnsi="Times New Roman" w:cs="Times New Roman"/>
              </w:rPr>
              <w:t xml:space="preserve">«В срок не позднее 40 (сорока) календарных дней </w:t>
            </w:r>
            <w:proofErr w:type="gramStart"/>
            <w:r w:rsidRPr="00F3591A">
              <w:rPr>
                <w:rFonts w:ascii="Times New Roman" w:hAnsi="Times New Roman" w:cs="Times New Roman"/>
              </w:rPr>
              <w:t>с даты представления</w:t>
            </w:r>
            <w:proofErr w:type="gramEnd"/>
            <w:r w:rsidRPr="00F3591A">
              <w:rPr>
                <w:rFonts w:ascii="Times New Roman" w:hAnsi="Times New Roman" w:cs="Times New Roman"/>
              </w:rPr>
              <w:t xml:space="preserve"> Концессионером указанных в пункте </w:t>
            </w:r>
            <w:r w:rsidR="00905E4A" w:rsidRPr="00905E4A">
              <w:rPr>
                <w:rFonts w:ascii="Times New Roman" w:hAnsi="Times New Roman" w:cs="Times New Roman"/>
              </w:rPr>
              <w:t>9</w:t>
            </w:r>
            <w:r w:rsidR="00905E4A">
              <w:rPr>
                <w:rFonts w:ascii="Times New Roman" w:hAnsi="Times New Roman" w:cs="Times New Roman"/>
              </w:rPr>
              <w:t>.1(а)</w:t>
            </w:r>
            <w:r w:rsidRPr="00F3591A">
              <w:rPr>
                <w:rFonts w:ascii="Times New Roman" w:hAnsi="Times New Roman" w:cs="Times New Roman"/>
              </w:rPr>
              <w:t xml:space="preserve"> документов Концедент и Архангельская область согласовывают указанные в пункте </w:t>
            </w:r>
            <w:r w:rsidR="00905E4A">
              <w:rPr>
                <w:rFonts w:ascii="Times New Roman" w:hAnsi="Times New Roman" w:cs="Times New Roman"/>
              </w:rPr>
              <w:t xml:space="preserve">8.4 </w:t>
            </w:r>
            <w:r w:rsidRPr="00F3591A">
              <w:rPr>
                <w:rFonts w:ascii="Times New Roman" w:hAnsi="Times New Roman" w:cs="Times New Roman"/>
              </w:rPr>
              <w:t>условия Соглашения о финансировании»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9.7.1</w:t>
            </w:r>
          </w:p>
        </w:tc>
        <w:tc>
          <w:tcPr>
            <w:tcW w:w="7294" w:type="dxa"/>
          </w:tcPr>
          <w:p w:rsidR="00662F93" w:rsidRDefault="00662F93" w:rsidP="00604696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изложить в след</w:t>
            </w:r>
            <w:proofErr w:type="gramStart"/>
            <w:r w:rsidRPr="003160CE">
              <w:rPr>
                <w:rFonts w:ascii="Times New Roman" w:hAnsi="Times New Roman" w:cs="Times New Roman"/>
              </w:rPr>
              <w:t>.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160CE">
              <w:rPr>
                <w:rFonts w:ascii="Times New Roman" w:hAnsi="Times New Roman" w:cs="Times New Roman"/>
              </w:rPr>
              <w:t>р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едакции: «Во избежание сомнений Стороны установили, что в случае досрочного прекращения (расторжения) Концессионного соглашения до Даты подписания акта финансового закрытия Стороны не имеют друг к другу каких-либо имущественных </w:t>
            </w:r>
            <w:r w:rsidRPr="003160CE">
              <w:rPr>
                <w:rFonts w:ascii="Times New Roman" w:hAnsi="Times New Roman" w:cs="Times New Roman"/>
                <w:i/>
              </w:rPr>
              <w:t>и финансовых</w:t>
            </w:r>
            <w:r w:rsidRPr="003160CE">
              <w:rPr>
                <w:rFonts w:ascii="Times New Roman" w:hAnsi="Times New Roman" w:cs="Times New Roman"/>
              </w:rPr>
              <w:t xml:space="preserve"> требований, связанных с досрочным прекращением (расторжением) Концессионного соглашения, </w:t>
            </w:r>
            <w:r w:rsidRPr="003160CE">
              <w:rPr>
                <w:rFonts w:ascii="Times New Roman" w:hAnsi="Times New Roman" w:cs="Times New Roman"/>
                <w:i/>
              </w:rPr>
              <w:t>в том числе и возможных к возникновению до даты подписания концессионного соглашения</w:t>
            </w:r>
            <w:r w:rsidRPr="003160CE">
              <w:rPr>
                <w:rFonts w:ascii="Times New Roman" w:hAnsi="Times New Roman" w:cs="Times New Roman"/>
              </w:rPr>
              <w:t>»</w:t>
            </w:r>
          </w:p>
          <w:p w:rsidR="00905E4A" w:rsidRPr="003160CE" w:rsidRDefault="00905E4A" w:rsidP="006046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добавить слово «имеющиеся» перед словом «документы»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то же, что и в пункте 5.2 </w:t>
            </w:r>
            <w:r w:rsidRPr="003160CE">
              <w:rPr>
                <w:rFonts w:ascii="Times New Roman" w:hAnsi="Times New Roman" w:cs="Times New Roman"/>
                <w:lang w:val="en-US"/>
              </w:rPr>
              <w:t>b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10.12 </w:t>
            </w:r>
            <w:r w:rsidRPr="003160CE">
              <w:rPr>
                <w:rFonts w:ascii="Times New Roman" w:hAnsi="Times New Roman" w:cs="Times New Roman"/>
                <w:lang w:val="en-US"/>
              </w:rPr>
              <w:t xml:space="preserve">b </w:t>
            </w:r>
          </w:p>
        </w:tc>
        <w:tc>
          <w:tcPr>
            <w:tcW w:w="7294" w:type="dxa"/>
          </w:tcPr>
          <w:p w:rsidR="00662F93" w:rsidRPr="003160CE" w:rsidRDefault="00662F93" w:rsidP="00C10DC9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добавить слово «имеющихся» перед словом «необходимых»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то же, что и в пункте 5.2 </w:t>
            </w:r>
            <w:r w:rsidRPr="003160CE">
              <w:rPr>
                <w:rFonts w:ascii="Times New Roman" w:hAnsi="Times New Roman" w:cs="Times New Roman"/>
                <w:lang w:val="en-US"/>
              </w:rPr>
              <w:t>b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10.21</w:t>
            </w:r>
          </w:p>
        </w:tc>
        <w:tc>
          <w:tcPr>
            <w:tcW w:w="7294" w:type="dxa"/>
          </w:tcPr>
          <w:p w:rsidR="00662F93" w:rsidRPr="003160CE" w:rsidRDefault="00662F93" w:rsidP="001D3F73">
            <w:pPr>
              <w:pStyle w:val="11"/>
              <w:keepNext/>
              <w:keepLines/>
              <w:numPr>
                <w:ilvl w:val="0"/>
                <w:numId w:val="0"/>
              </w:numPr>
              <w:ind w:left="142"/>
              <w:rPr>
                <w:sz w:val="22"/>
                <w:szCs w:val="22"/>
              </w:rPr>
            </w:pPr>
            <w:proofErr w:type="gramStart"/>
            <w:r w:rsidRPr="003160CE">
              <w:rPr>
                <w:sz w:val="22"/>
                <w:szCs w:val="22"/>
              </w:rPr>
              <w:t>заменить слово «вправе» на «обязан», слова: «и в иных целях, предусмотренных Применимым правом» исключить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10.24</w:t>
            </w:r>
          </w:p>
        </w:tc>
        <w:tc>
          <w:tcPr>
            <w:tcW w:w="7294" w:type="dxa"/>
          </w:tcPr>
          <w:p w:rsidR="00662F93" w:rsidRPr="003160CE" w:rsidRDefault="00662F93" w:rsidP="00C10DC9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Добавить: «Стоимость такого имущества Концессионеру не возмещается при расторжении (окончании срока действия) Концессионного соглашения</w:t>
            </w:r>
            <w:proofErr w:type="gramStart"/>
            <w:r w:rsidRPr="003160CE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10.25</w:t>
            </w:r>
          </w:p>
        </w:tc>
        <w:tc>
          <w:tcPr>
            <w:tcW w:w="7294" w:type="dxa"/>
          </w:tcPr>
          <w:p w:rsidR="00662F93" w:rsidRPr="003160CE" w:rsidRDefault="00662F93" w:rsidP="00C10DC9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Добавить: «Стоимость такого имущества Концессионеру не возмещается при расторжении (окончании срока действия) Концессионного соглашения</w:t>
            </w:r>
            <w:proofErr w:type="gramStart"/>
            <w:r w:rsidRPr="003160CE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10.29</w:t>
            </w:r>
          </w:p>
        </w:tc>
        <w:tc>
          <w:tcPr>
            <w:tcW w:w="7294" w:type="dxa"/>
          </w:tcPr>
          <w:p w:rsidR="00662F93" w:rsidRPr="003160CE" w:rsidRDefault="00662F93" w:rsidP="001D3F73">
            <w:pPr>
              <w:pStyle w:val="11"/>
              <w:keepNext/>
              <w:keepLines/>
              <w:numPr>
                <w:ilvl w:val="0"/>
                <w:numId w:val="0"/>
              </w:numPr>
              <w:ind w:left="34"/>
              <w:rPr>
                <w:sz w:val="22"/>
                <w:szCs w:val="22"/>
              </w:rPr>
            </w:pPr>
            <w:r w:rsidRPr="003160CE">
              <w:rPr>
                <w:sz w:val="22"/>
                <w:szCs w:val="22"/>
              </w:rPr>
              <w:t>изложить в след</w:t>
            </w:r>
            <w:proofErr w:type="gramStart"/>
            <w:r w:rsidRPr="003160CE">
              <w:rPr>
                <w:sz w:val="22"/>
                <w:szCs w:val="22"/>
              </w:rPr>
              <w:t>.</w:t>
            </w:r>
            <w:proofErr w:type="gramEnd"/>
            <w:r w:rsidRPr="003160CE">
              <w:rPr>
                <w:sz w:val="22"/>
                <w:szCs w:val="22"/>
              </w:rPr>
              <w:t xml:space="preserve"> </w:t>
            </w:r>
            <w:proofErr w:type="gramStart"/>
            <w:r w:rsidRPr="003160CE">
              <w:rPr>
                <w:sz w:val="22"/>
                <w:szCs w:val="22"/>
              </w:rPr>
              <w:t>р</w:t>
            </w:r>
            <w:proofErr w:type="gramEnd"/>
            <w:r w:rsidRPr="003160CE">
              <w:rPr>
                <w:sz w:val="22"/>
                <w:szCs w:val="22"/>
              </w:rPr>
              <w:t xml:space="preserve">едакции: </w:t>
            </w:r>
            <w:proofErr w:type="gramStart"/>
            <w:r w:rsidRPr="003160CE">
              <w:rPr>
                <w:sz w:val="22"/>
                <w:szCs w:val="22"/>
              </w:rPr>
              <w:t xml:space="preserve">«При необходимости внесения изменения в Инвестиционную программу Концедент и Архангельская область обязаны совершить все </w:t>
            </w:r>
            <w:r w:rsidRPr="003160CE">
              <w:rPr>
                <w:i/>
                <w:sz w:val="22"/>
                <w:szCs w:val="22"/>
              </w:rPr>
              <w:t>возможные</w:t>
            </w:r>
            <w:r w:rsidRPr="003160CE">
              <w:rPr>
                <w:sz w:val="22"/>
                <w:szCs w:val="22"/>
              </w:rPr>
              <w:t xml:space="preserve"> и необходимые действия по согласованию и утверждению измененной Инвестиционной программы в </w:t>
            </w:r>
            <w:r w:rsidRPr="003160CE">
              <w:rPr>
                <w:sz w:val="22"/>
                <w:szCs w:val="22"/>
              </w:rPr>
              <w:lastRenderedPageBreak/>
              <w:t>предусмотренные Применимым правом сроки».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10.43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дополнить следующими словами: «Все действия Концессионера по изменению проектной документации не воспринимаются как убытки и не подлежат возмещению Концессионеру со стороны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3160CE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10.44</w:t>
            </w:r>
          </w:p>
        </w:tc>
        <w:tc>
          <w:tcPr>
            <w:tcW w:w="7294" w:type="dxa"/>
          </w:tcPr>
          <w:p w:rsidR="00662F93" w:rsidRPr="003160CE" w:rsidRDefault="00662F93" w:rsidP="00E0668A">
            <w:pPr>
              <w:pStyle w:val="11"/>
              <w:keepNext/>
              <w:keepLines/>
              <w:numPr>
                <w:ilvl w:val="0"/>
                <w:numId w:val="0"/>
              </w:numPr>
              <w:ind w:left="239"/>
              <w:rPr>
                <w:sz w:val="22"/>
                <w:szCs w:val="22"/>
              </w:rPr>
            </w:pPr>
            <w:r w:rsidRPr="003160CE">
              <w:rPr>
                <w:sz w:val="22"/>
                <w:szCs w:val="22"/>
              </w:rPr>
              <w:t>в конце добавить слова из предыдущей редакции: «Концедент вправе отказаться от утверждения запрошенных Концессионером изменений только если</w:t>
            </w:r>
            <w:bookmarkStart w:id="1" w:name="_DV_M515"/>
            <w:bookmarkStart w:id="2" w:name="_DV_M516"/>
            <w:bookmarkEnd w:id="1"/>
            <w:bookmarkEnd w:id="2"/>
            <w:r w:rsidRPr="003160CE">
              <w:rPr>
                <w:sz w:val="22"/>
                <w:szCs w:val="22"/>
              </w:rPr>
              <w:t>:</w:t>
            </w:r>
          </w:p>
          <w:p w:rsidR="00662F93" w:rsidRPr="003160CE" w:rsidRDefault="00662F93" w:rsidP="00E0668A">
            <w:pPr>
              <w:pStyle w:val="a"/>
              <w:keepNext/>
              <w:keepLines/>
              <w:ind w:left="239" w:firstLine="0"/>
              <w:rPr>
                <w:sz w:val="22"/>
                <w:szCs w:val="22"/>
              </w:rPr>
            </w:pPr>
            <w:r w:rsidRPr="003160CE">
              <w:rPr>
                <w:sz w:val="22"/>
                <w:szCs w:val="22"/>
              </w:rPr>
              <w:t xml:space="preserve">такие изменения (или их часть) не допускаются </w:t>
            </w:r>
            <w:bookmarkStart w:id="3" w:name="_DV_M518"/>
            <w:bookmarkStart w:id="4" w:name="_DV_M520"/>
            <w:bookmarkEnd w:id="3"/>
            <w:bookmarkEnd w:id="4"/>
            <w:r w:rsidRPr="003160CE">
              <w:rPr>
                <w:sz w:val="22"/>
                <w:szCs w:val="22"/>
              </w:rPr>
              <w:t>Применимым правом, и (или)</w:t>
            </w:r>
          </w:p>
          <w:p w:rsidR="00662F93" w:rsidRPr="000C3E3D" w:rsidRDefault="00662F93" w:rsidP="000C3E3D">
            <w:pPr>
              <w:pStyle w:val="a"/>
              <w:keepNext/>
              <w:keepLines/>
              <w:ind w:left="239" w:firstLine="0"/>
              <w:rPr>
                <w:sz w:val="22"/>
                <w:szCs w:val="22"/>
              </w:rPr>
            </w:pPr>
            <w:r w:rsidRPr="003160CE">
              <w:rPr>
                <w:sz w:val="22"/>
                <w:szCs w:val="22"/>
              </w:rPr>
              <w:t>такие изменения не являются необходимыми для обеспечения соответствия Проектной документации требованиям Применимого права</w:t>
            </w:r>
            <w:proofErr w:type="gramStart"/>
            <w:r w:rsidRPr="003160C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»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F6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89" w:type="dxa"/>
          </w:tcPr>
          <w:p w:rsidR="00662F93" w:rsidRPr="003160CE" w:rsidRDefault="00662F93" w:rsidP="00AF6783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10.56</w:t>
            </w:r>
          </w:p>
        </w:tc>
        <w:tc>
          <w:tcPr>
            <w:tcW w:w="7294" w:type="dxa"/>
          </w:tcPr>
          <w:p w:rsidR="00662F93" w:rsidRPr="003160CE" w:rsidRDefault="00662F93" w:rsidP="004B6D59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Предлагается строительный контроль осуществлять организацией, находящейся в ведении Архангельской области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C253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89" w:type="dxa"/>
          </w:tcPr>
          <w:p w:rsidR="00662F93" w:rsidRPr="003160CE" w:rsidRDefault="00662F93" w:rsidP="00C25382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10.79</w:t>
            </w:r>
          </w:p>
        </w:tc>
        <w:tc>
          <w:tcPr>
            <w:tcW w:w="7294" w:type="dxa"/>
          </w:tcPr>
          <w:p w:rsidR="00662F93" w:rsidRPr="003160CE" w:rsidRDefault="00662F93" w:rsidP="00E727DD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Добавить: 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 w:rsidRPr="003160CE">
              <w:rPr>
                <w:rFonts w:ascii="Times New Roman" w:hAnsi="Times New Roman" w:cs="Times New Roman"/>
              </w:rPr>
              <w:t>. Результаты конкурсных процедур на приобретение оборудования, материалов и услуг с целью создания, реконструкции, ремонта объекта соглашения и (или) Иного имущества;</w:t>
            </w:r>
          </w:p>
          <w:p w:rsidR="00662F93" w:rsidRPr="003160CE" w:rsidRDefault="00662F93" w:rsidP="00E727D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lang w:val="en-US"/>
              </w:rPr>
              <w:t>g</w:t>
            </w:r>
            <w:proofErr w:type="gramEnd"/>
            <w:r w:rsidRPr="003160CE">
              <w:rPr>
                <w:rFonts w:ascii="Times New Roman" w:hAnsi="Times New Roman" w:cs="Times New Roman"/>
              </w:rPr>
              <w:t>. Копии договоров на приобретение оборудования и проведение работ, либо установленные Применимым правом документация при проведении работ хозяйственным способом (если применимо).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C253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89" w:type="dxa"/>
          </w:tcPr>
          <w:p w:rsidR="00662F93" w:rsidRPr="003160CE" w:rsidRDefault="00662F93" w:rsidP="00C25382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Раздел 10</w:t>
            </w:r>
          </w:p>
        </w:tc>
        <w:tc>
          <w:tcPr>
            <w:tcW w:w="7294" w:type="dxa"/>
          </w:tcPr>
          <w:p w:rsidR="00662F93" w:rsidRPr="003160CE" w:rsidRDefault="00662F93" w:rsidP="00E727DD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добавить пункты о нижеследующем:</w:t>
            </w:r>
          </w:p>
          <w:p w:rsidR="00662F93" w:rsidRPr="003160CE" w:rsidRDefault="00662F93" w:rsidP="00E727DD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1. </w:t>
            </w:r>
            <w:r w:rsidRPr="003160CE">
              <w:rPr>
                <w:rFonts w:ascii="Times New Roman" w:hAnsi="Times New Roman" w:cs="Times New Roman"/>
                <w:bCs/>
              </w:rPr>
              <w:t>Установить порядок передачи Концессионеру имущества, закрепленного за муниципальным унитарным предприятием  "Водоканал" – Предприятия на праве хозяйственного ведения;</w:t>
            </w:r>
          </w:p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  <w:bCs/>
              </w:rPr>
              <w:t xml:space="preserve">2. Предусмотреть ограничение в отношении реконструкции объекта концессионного соглашения (реконструкция не должна приводить к изменению целевого назначения реконструируемого объекта) (часть 5 статьи 3 </w:t>
            </w:r>
            <w:r w:rsidRPr="003160CE">
              <w:rPr>
                <w:rFonts w:ascii="Times New Roman" w:hAnsi="Times New Roman" w:cs="Times New Roman"/>
              </w:rPr>
              <w:t>Федеральный закон от 21.07.2005 № 115-ФЗ "О концессионных соглашениях");</w:t>
            </w:r>
          </w:p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3. </w:t>
            </w:r>
            <w:r w:rsidRPr="003160CE">
              <w:rPr>
                <w:rFonts w:ascii="Times New Roman" w:hAnsi="Times New Roman" w:cs="Times New Roman"/>
                <w:bCs/>
              </w:rPr>
              <w:t>Объект концессионного соглашения и иное передаваемое Концедентом Концессионеру по концессионному соглашению имущество отражаются на балансе Концессионера, обособляются от его имущества. В отношении таких объекта и имущества Концессионером ведется самостоятельный учет, осуществляемый им в связи с исполнением обязательств по концессионному соглашению, и производится начисление амортизации таких объекта и имущества (часть 16 статьи 3</w:t>
            </w:r>
            <w:r w:rsidRPr="003160CE">
              <w:rPr>
                <w:rFonts w:ascii="Times New Roman" w:hAnsi="Times New Roman" w:cs="Times New Roman"/>
              </w:rPr>
              <w:t xml:space="preserve">Федеральный закон от </w:t>
            </w:r>
            <w:r w:rsidRPr="003160CE">
              <w:rPr>
                <w:rFonts w:ascii="Times New Roman" w:hAnsi="Times New Roman" w:cs="Times New Roman"/>
              </w:rPr>
              <w:lastRenderedPageBreak/>
              <w:t>21.07.2005 № 115-ФЗ "О концессионных соглашениях");</w:t>
            </w:r>
          </w:p>
          <w:p w:rsidR="00662F93" w:rsidRPr="003160CE" w:rsidRDefault="00662F93" w:rsidP="00A720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160CE"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proofErr w:type="gramStart"/>
            <w:r w:rsidRPr="003160CE">
              <w:rPr>
                <w:rFonts w:ascii="Times New Roman" w:hAnsi="Times New Roman" w:cs="Times New Roman"/>
                <w:sz w:val="22"/>
                <w:szCs w:val="22"/>
              </w:rPr>
              <w:t>В случае не передачи нового имущества,  вновь созданного  в системе водоснабжения и водоотведения, муниципальному образованию "Город Архангельск", Концессионер обязуется не выводить из эксплуатации имущество, указанное в Приложении №*** к настоящему Соглашению, обеспечить его эксплуатацию, ремонт  и использование по назначению, за  исключением случаев, когда Концедентом (муниципальное образование "Город Архангельск") в отсутствие правовых оснований отказано в приеме имущества от третьих лиц, обратившихся в</w:t>
            </w:r>
            <w:proofErr w:type="gramEnd"/>
            <w:r w:rsidRPr="003160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3160CE">
              <w:rPr>
                <w:rFonts w:ascii="Times New Roman" w:hAnsi="Times New Roman" w:cs="Times New Roman"/>
                <w:sz w:val="22"/>
                <w:szCs w:val="22"/>
              </w:rPr>
              <w:t>соответствии</w:t>
            </w:r>
            <w:proofErr w:type="gramEnd"/>
            <w:r w:rsidRPr="003160CE">
              <w:rPr>
                <w:rFonts w:ascii="Times New Roman" w:hAnsi="Times New Roman" w:cs="Times New Roman"/>
                <w:sz w:val="22"/>
                <w:szCs w:val="22"/>
              </w:rPr>
              <w:t xml:space="preserve"> с действующим законодательством Российской Федерации и правовыми актами муниципального образования "Город Архангельск". Мотивированный, основанный на действующем законодательстве Российской Федерации и правовых актах муниципального образования "Город Архангельск", отказ в приеме замещающего имущества в муниципальную собственность муниципального образования "Город Архангельск" является основанием для недопущения выведения муниципального имущества из эксплуатации.</w:t>
            </w:r>
          </w:p>
          <w:p w:rsidR="00662F93" w:rsidRPr="003160CE" w:rsidRDefault="00662F93" w:rsidP="00A7207F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160CE">
              <w:rPr>
                <w:rFonts w:ascii="Times New Roman" w:hAnsi="Times New Roman" w:cs="Times New Roman"/>
                <w:sz w:val="22"/>
                <w:szCs w:val="22"/>
              </w:rPr>
              <w:t xml:space="preserve">Под имуществом, вновь созданным в системе водоснабжения и водоотведения, Стороны понимают имущество, вновь созданное третьими лицами (заказчиками, застройщиками) в рамках исполнения выдаваемых Концессионером технических условий подключения объектов капитального строительства к сетям водоснабжения и водоотведения.      </w:t>
            </w:r>
          </w:p>
        </w:tc>
        <w:tc>
          <w:tcPr>
            <w:tcW w:w="4409" w:type="dxa"/>
          </w:tcPr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C253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3289" w:type="dxa"/>
          </w:tcPr>
          <w:p w:rsidR="00662F93" w:rsidRPr="003160CE" w:rsidRDefault="00662F93" w:rsidP="00C25382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7294" w:type="dxa"/>
          </w:tcPr>
          <w:p w:rsidR="00662F93" w:rsidRPr="003160CE" w:rsidRDefault="00662F93" w:rsidP="00E727DD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изложить в следующей редакции: «В соответствии с частью 1 статьи 11 ФЗ "О концессионных соглашениях" Земельный участок, на котором располагается объект концессионного соглашения и (или) который необходим для осуществления концессионером деятельности, предусмотренной концессионным соглашением предоставляется Концессионеру в аренду (субаренду) или на ином законном основании в соответствии с земельным, лесным, водным законодательством</w:t>
            </w:r>
            <w:proofErr w:type="gramStart"/>
            <w:r w:rsidRPr="003160CE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C253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89" w:type="dxa"/>
          </w:tcPr>
          <w:p w:rsidR="00662F93" w:rsidRPr="003160CE" w:rsidRDefault="00662F93" w:rsidP="00C25382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7294" w:type="dxa"/>
          </w:tcPr>
          <w:p w:rsidR="00662F93" w:rsidRPr="003160CE" w:rsidRDefault="00662F93" w:rsidP="00B008A2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после слов «в аренду» добавить слова «либо субаренду»</w:t>
            </w:r>
          </w:p>
        </w:tc>
        <w:tc>
          <w:tcPr>
            <w:tcW w:w="4409" w:type="dxa"/>
          </w:tcPr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Соответственно необходимо разработать форму договора субаренды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C253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89" w:type="dxa"/>
          </w:tcPr>
          <w:p w:rsidR="00662F93" w:rsidRPr="003160CE" w:rsidRDefault="00662F93" w:rsidP="00C25382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7294" w:type="dxa"/>
          </w:tcPr>
          <w:p w:rsidR="00662F93" w:rsidRPr="003160CE" w:rsidRDefault="00662F93" w:rsidP="002751E5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после слов «</w:t>
            </w:r>
            <w:r w:rsidRPr="003160CE">
              <w:rPr>
                <w:rFonts w:ascii="Times New Roman" w:eastAsia="Times New Roman" w:hAnsi="Times New Roman" w:cs="Times New Roman"/>
                <w:lang w:eastAsia="ru-RU"/>
              </w:rPr>
              <w:t xml:space="preserve">Договора аренды» </w:t>
            </w:r>
            <w:r w:rsidRPr="003160CE">
              <w:rPr>
                <w:rFonts w:ascii="Times New Roman" w:hAnsi="Times New Roman" w:cs="Times New Roman"/>
              </w:rPr>
              <w:t>добавить слова «либо субаренды»</w:t>
            </w:r>
          </w:p>
        </w:tc>
        <w:tc>
          <w:tcPr>
            <w:tcW w:w="4409" w:type="dxa"/>
          </w:tcPr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C253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89" w:type="dxa"/>
          </w:tcPr>
          <w:p w:rsidR="00662F93" w:rsidRPr="003160CE" w:rsidRDefault="00662F93" w:rsidP="00C25382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11.4</w:t>
            </w:r>
          </w:p>
        </w:tc>
        <w:tc>
          <w:tcPr>
            <w:tcW w:w="7294" w:type="dxa"/>
          </w:tcPr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после слов «</w:t>
            </w:r>
            <w:r w:rsidRPr="003160CE">
              <w:rPr>
                <w:rFonts w:ascii="Times New Roman" w:eastAsia="Calibri" w:hAnsi="Times New Roman" w:cs="Times New Roman"/>
              </w:rPr>
              <w:t xml:space="preserve">обязательства </w:t>
            </w:r>
            <w:proofErr w:type="spellStart"/>
            <w:r w:rsidRPr="003160CE">
              <w:rPr>
                <w:rFonts w:ascii="Times New Roman" w:eastAsia="Calibri" w:hAnsi="Times New Roman" w:cs="Times New Roman"/>
              </w:rPr>
              <w:t>Концедента</w:t>
            </w:r>
            <w:proofErr w:type="spellEnd"/>
            <w:r w:rsidRPr="003160CE">
              <w:rPr>
                <w:rFonts w:ascii="Times New Roman" w:hAnsi="Times New Roman" w:cs="Times New Roman"/>
              </w:rPr>
              <w:t>» добавить слова «</w:t>
            </w:r>
            <w:r w:rsidRPr="003160CE">
              <w:rPr>
                <w:rFonts w:ascii="Times New Roman" w:eastAsia="Calibri" w:hAnsi="Times New Roman" w:cs="Times New Roman"/>
              </w:rPr>
              <w:t>либо правообладателя</w:t>
            </w:r>
            <w:r w:rsidRPr="003160C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09" w:type="dxa"/>
          </w:tcPr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B00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89" w:type="dxa"/>
          </w:tcPr>
          <w:p w:rsidR="00662F93" w:rsidRPr="003160CE" w:rsidRDefault="00662F93" w:rsidP="00B008A2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11.7</w:t>
            </w:r>
          </w:p>
        </w:tc>
        <w:tc>
          <w:tcPr>
            <w:tcW w:w="7294" w:type="dxa"/>
          </w:tcPr>
          <w:p w:rsidR="00662F93" w:rsidRPr="003160CE" w:rsidRDefault="00662F93" w:rsidP="00B008A2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после слов «</w:t>
            </w:r>
            <w:r w:rsidRPr="003160CE">
              <w:rPr>
                <w:rFonts w:ascii="Times New Roman" w:eastAsia="Calibri" w:hAnsi="Times New Roman" w:cs="Times New Roman"/>
              </w:rPr>
              <w:t xml:space="preserve">Обязанность </w:t>
            </w:r>
            <w:proofErr w:type="spellStart"/>
            <w:r w:rsidRPr="003160CE">
              <w:rPr>
                <w:rFonts w:ascii="Times New Roman" w:eastAsia="Calibri" w:hAnsi="Times New Roman" w:cs="Times New Roman"/>
              </w:rPr>
              <w:t>Концедента</w:t>
            </w:r>
            <w:proofErr w:type="spellEnd"/>
            <w:r w:rsidRPr="003160CE">
              <w:rPr>
                <w:rFonts w:ascii="Times New Roman" w:hAnsi="Times New Roman" w:cs="Times New Roman"/>
              </w:rPr>
              <w:t>» добавить слова «</w:t>
            </w:r>
            <w:r w:rsidRPr="003160CE">
              <w:rPr>
                <w:rFonts w:ascii="Times New Roman" w:eastAsia="Calibri" w:hAnsi="Times New Roman" w:cs="Times New Roman"/>
              </w:rPr>
              <w:t>либо правообладателя</w:t>
            </w:r>
            <w:r w:rsidRPr="003160CE">
              <w:rPr>
                <w:rFonts w:ascii="Times New Roman" w:hAnsi="Times New Roman" w:cs="Times New Roman"/>
              </w:rPr>
              <w:t>», а также после слов «</w:t>
            </w:r>
            <w:r w:rsidRPr="003160CE">
              <w:rPr>
                <w:rFonts w:ascii="Times New Roman" w:eastAsia="Calibri" w:hAnsi="Times New Roman" w:cs="Times New Roman"/>
              </w:rPr>
              <w:t xml:space="preserve">подписания Концедентом» </w:t>
            </w:r>
            <w:r w:rsidRPr="003160CE">
              <w:rPr>
                <w:rFonts w:ascii="Times New Roman" w:hAnsi="Times New Roman" w:cs="Times New Roman"/>
              </w:rPr>
              <w:lastRenderedPageBreak/>
              <w:t>добавить слова «</w:t>
            </w:r>
            <w:r w:rsidRPr="003160CE">
              <w:rPr>
                <w:rFonts w:ascii="Times New Roman" w:eastAsia="Calibri" w:hAnsi="Times New Roman" w:cs="Times New Roman"/>
              </w:rPr>
              <w:t>либо правообладателем</w:t>
            </w:r>
            <w:r w:rsidRPr="003160C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409" w:type="dxa"/>
          </w:tcPr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B00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3289" w:type="dxa"/>
          </w:tcPr>
          <w:p w:rsidR="00662F93" w:rsidRPr="003160CE" w:rsidRDefault="00662F93" w:rsidP="00B008A2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11.9</w:t>
            </w:r>
          </w:p>
        </w:tc>
        <w:tc>
          <w:tcPr>
            <w:tcW w:w="7294" w:type="dxa"/>
          </w:tcPr>
          <w:p w:rsidR="00662F93" w:rsidRPr="003160CE" w:rsidRDefault="00662F93" w:rsidP="00B008A2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в конце добавить слова «</w:t>
            </w:r>
            <w:r w:rsidRPr="003160CE">
              <w:rPr>
                <w:rFonts w:ascii="Times New Roman" w:eastAsia="Times New Roman" w:hAnsi="Times New Roman" w:cs="Times New Roman"/>
                <w:lang w:eastAsia="ru-RU"/>
              </w:rPr>
              <w:t>либо правообладателя»</w:t>
            </w:r>
          </w:p>
        </w:tc>
        <w:tc>
          <w:tcPr>
            <w:tcW w:w="4409" w:type="dxa"/>
          </w:tcPr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B00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89" w:type="dxa"/>
          </w:tcPr>
          <w:p w:rsidR="00662F93" w:rsidRPr="003160CE" w:rsidRDefault="00662F93" w:rsidP="00B008A2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7294" w:type="dxa"/>
          </w:tcPr>
          <w:p w:rsidR="00662F93" w:rsidRPr="003160CE" w:rsidRDefault="00662F93" w:rsidP="000C3E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изложить в следующей редакции: «</w:t>
            </w:r>
            <w:r w:rsidRPr="003160CE">
              <w:rPr>
                <w:rFonts w:ascii="Times New Roman" w:eastAsia="Times New Roman" w:hAnsi="Times New Roman" w:cs="Times New Roman"/>
                <w:lang w:eastAsia="ru-RU"/>
              </w:rPr>
              <w:t xml:space="preserve">Права аренды </w:t>
            </w:r>
            <w:r w:rsidRPr="003160CE">
              <w:rPr>
                <w:rFonts w:ascii="Times New Roman" w:eastAsia="Times New Roman" w:hAnsi="Times New Roman" w:cs="Times New Roman"/>
                <w:i/>
                <w:lang w:eastAsia="ru-RU"/>
              </w:rPr>
              <w:t>либо субаренды</w:t>
            </w:r>
            <w:r w:rsidRPr="003160CE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предоставленные Концессионеру по Договорам аренды </w:t>
            </w:r>
            <w:r w:rsidRPr="003160CE">
              <w:rPr>
                <w:rFonts w:ascii="Times New Roman" w:eastAsia="Times New Roman" w:hAnsi="Times New Roman" w:cs="Times New Roman"/>
                <w:i/>
                <w:lang w:eastAsia="ru-RU"/>
              </w:rPr>
              <w:t>либо субаренды</w:t>
            </w:r>
            <w:r w:rsidRPr="003160CE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земельных участков, прекращаются в Дату прекращения концессионного соглашения</w:t>
            </w:r>
            <w:proofErr w:type="gramStart"/>
            <w:r w:rsidRPr="003160CE"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B00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89" w:type="dxa"/>
          </w:tcPr>
          <w:p w:rsidR="00662F93" w:rsidRPr="003160CE" w:rsidRDefault="00662F93" w:rsidP="00B008A2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7294" w:type="dxa"/>
          </w:tcPr>
          <w:p w:rsidR="00662F93" w:rsidRPr="003160CE" w:rsidRDefault="00662F93" w:rsidP="000C3E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после слов «</w:t>
            </w:r>
            <w:r w:rsidRPr="003160CE">
              <w:rPr>
                <w:rFonts w:ascii="Times New Roman" w:eastAsia="Calibri" w:hAnsi="Times New Roman" w:cs="Times New Roman"/>
              </w:rPr>
              <w:t xml:space="preserve">а Концедент»  </w:t>
            </w:r>
            <w:r w:rsidRPr="003160CE">
              <w:rPr>
                <w:rFonts w:ascii="Times New Roman" w:hAnsi="Times New Roman" w:cs="Times New Roman"/>
              </w:rPr>
              <w:t>добавить слова «</w:t>
            </w:r>
            <w:r w:rsidRPr="003160CE">
              <w:rPr>
                <w:rFonts w:ascii="Times New Roman" w:eastAsia="Calibri" w:hAnsi="Times New Roman" w:cs="Times New Roman"/>
              </w:rPr>
              <w:t>либо Предприятие»</w:t>
            </w:r>
          </w:p>
        </w:tc>
        <w:tc>
          <w:tcPr>
            <w:tcW w:w="4409" w:type="dxa"/>
          </w:tcPr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B00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89" w:type="dxa"/>
          </w:tcPr>
          <w:p w:rsidR="00662F93" w:rsidRPr="003160CE" w:rsidRDefault="00662F93" w:rsidP="00B008A2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7294" w:type="dxa"/>
          </w:tcPr>
          <w:p w:rsidR="00662F93" w:rsidRPr="003160CE" w:rsidRDefault="00662F93" w:rsidP="000C3E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в конце после слов «</w:t>
            </w:r>
            <w:r w:rsidRPr="003160CE">
              <w:rPr>
                <w:rFonts w:ascii="Times New Roman" w:eastAsia="Times New Roman" w:hAnsi="Times New Roman" w:cs="Times New Roman"/>
                <w:lang w:eastAsia="ru-RU"/>
              </w:rPr>
              <w:t xml:space="preserve">за счет </w:t>
            </w:r>
            <w:proofErr w:type="spellStart"/>
            <w:r w:rsidRPr="003160CE">
              <w:rPr>
                <w:rFonts w:ascii="Times New Roman" w:eastAsia="Times New Roman" w:hAnsi="Times New Roman" w:cs="Times New Roman"/>
                <w:lang w:eastAsia="ru-RU"/>
              </w:rPr>
              <w:t>Концедента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»</w:t>
            </w:r>
            <w:r w:rsidRPr="003160CE">
              <w:rPr>
                <w:rFonts w:ascii="Times New Roman" w:eastAsia="Calibri" w:hAnsi="Times New Roman" w:cs="Times New Roman"/>
              </w:rPr>
              <w:t xml:space="preserve"> </w:t>
            </w:r>
            <w:r w:rsidRPr="003160CE">
              <w:rPr>
                <w:rFonts w:ascii="Times New Roman" w:hAnsi="Times New Roman" w:cs="Times New Roman"/>
              </w:rPr>
              <w:t>добавить слова «</w:t>
            </w:r>
            <w:r w:rsidRPr="003160CE">
              <w:rPr>
                <w:rFonts w:ascii="Times New Roman" w:eastAsia="Times New Roman" w:hAnsi="Times New Roman" w:cs="Times New Roman"/>
                <w:lang w:eastAsia="ru-RU"/>
              </w:rPr>
              <w:t>либо правообладателя</w:t>
            </w:r>
            <w:r w:rsidRPr="003160CE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4409" w:type="dxa"/>
          </w:tcPr>
          <w:p w:rsidR="00662F93" w:rsidRPr="003160CE" w:rsidRDefault="00662F93" w:rsidP="00A7207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12.9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 слова: «Концедент»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Концедент не может гарантировать объем валовой выручки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7294" w:type="dxa"/>
          </w:tcPr>
          <w:p w:rsidR="00662F93" w:rsidRPr="003160CE" w:rsidRDefault="00662F93" w:rsidP="000C3E3D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дополнить пунктом «(с) проводить внеплановые проверки, также как и Архангельская область согласно Приложению №16» 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F359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89" w:type="dxa"/>
          </w:tcPr>
          <w:p w:rsidR="00662F93" w:rsidRPr="00F3591A" w:rsidRDefault="00662F93" w:rsidP="00F3591A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добавить пункт </w:t>
            </w:r>
            <w:r>
              <w:rPr>
                <w:rFonts w:ascii="Times New Roman" w:hAnsi="Times New Roman" w:cs="Times New Roman"/>
              </w:rPr>
              <w:t>после пункта 13.4</w:t>
            </w:r>
          </w:p>
        </w:tc>
        <w:tc>
          <w:tcPr>
            <w:tcW w:w="7294" w:type="dxa"/>
          </w:tcPr>
          <w:p w:rsidR="00662F93" w:rsidRPr="003160CE" w:rsidRDefault="00662F93" w:rsidP="004F2ED4">
            <w:pPr>
              <w:pStyle w:val="a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160CE">
              <w:rPr>
                <w:rFonts w:ascii="Times New Roman" w:hAnsi="Times New Roman"/>
                <w:sz w:val="22"/>
                <w:szCs w:val="22"/>
              </w:rPr>
              <w:t xml:space="preserve">нет порядка устранения нарушений, то есть порядка действий Концессионера, и порядок контроля: как составляется график, как проверяется. </w:t>
            </w:r>
          </w:p>
        </w:tc>
        <w:tc>
          <w:tcPr>
            <w:tcW w:w="4409" w:type="dxa"/>
          </w:tcPr>
          <w:p w:rsidR="00662F93" w:rsidRPr="003160CE" w:rsidRDefault="00662F93" w:rsidP="000C3E3D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На совещаниях 05-06.12 предварительно озвучено: устраняются в разумные сроки, Концессионер уведомляет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3160CE">
              <w:rPr>
                <w:rFonts w:ascii="Times New Roman" w:hAnsi="Times New Roman" w:cs="Times New Roman"/>
              </w:rPr>
              <w:t xml:space="preserve"> в течение 10 дней после устранения нарушения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14.2 с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0C3E3D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Концедент не может гарантировать такое получение технических условий Концессионером, что </w:t>
            </w:r>
            <w:proofErr w:type="gramStart"/>
            <w:r w:rsidRPr="003160CE">
              <w:rPr>
                <w:rFonts w:ascii="Times New Roman" w:hAnsi="Times New Roman" w:cs="Times New Roman"/>
              </w:rPr>
              <w:t>обсуждалось на совещаниях и было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 принято инициатором. Выходом из ситуации является корректировка проектной документации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14.2 </w:t>
            </w:r>
            <w:r w:rsidRPr="003160CE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вставить слово «необоснованные» перед словом «задержки»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14.4 </w:t>
            </w:r>
            <w:r w:rsidRPr="003160CE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662F93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0CE">
              <w:rPr>
                <w:rFonts w:ascii="Times New Roman" w:hAnsi="Times New Roman" w:cs="Times New Roman"/>
                <w:lang w:val="en-US"/>
              </w:rPr>
              <w:t>14.7 c</w:t>
            </w:r>
          </w:p>
        </w:tc>
        <w:tc>
          <w:tcPr>
            <w:tcW w:w="7294" w:type="dxa"/>
          </w:tcPr>
          <w:p w:rsidR="00662F93" w:rsidRPr="003160CE" w:rsidRDefault="00662F93" w:rsidP="001B62FF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Предлагается решать вопросы по компенсации убытков в общем порядке, в том числе судебном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0CE">
              <w:rPr>
                <w:rFonts w:ascii="Times New Roman" w:hAnsi="Times New Roman" w:cs="Times New Roman"/>
              </w:rPr>
              <w:t xml:space="preserve">14.18 </w:t>
            </w:r>
            <w:r w:rsidRPr="003160CE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0C3E3D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Необходимо не выплачивать возмещение Концессионеру, а внести изменения в тариф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14.19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Добавить слово «график» после слова «Концессионером»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14.20, </w:t>
            </w:r>
            <w:r w:rsidRPr="003160CE">
              <w:rPr>
                <w:rFonts w:ascii="Times New Roman" w:hAnsi="Times New Roman" w:cs="Times New Roman"/>
              </w:rPr>
              <w:t>14.21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0C3E3D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противоречит интересам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3160CE">
              <w:rPr>
                <w:rFonts w:ascii="Times New Roman" w:hAnsi="Times New Roman" w:cs="Times New Roman"/>
              </w:rPr>
              <w:t xml:space="preserve">. Либо в случае сохранения предлагается «зеркально» установить ответственность </w:t>
            </w:r>
            <w:r w:rsidRPr="003160CE">
              <w:rPr>
                <w:rFonts w:ascii="Times New Roman" w:hAnsi="Times New Roman" w:cs="Times New Roman"/>
              </w:rPr>
              <w:lastRenderedPageBreak/>
              <w:t xml:space="preserve">Концессионера за неисполнение инвестиционных обязательств </w:t>
            </w:r>
            <w:proofErr w:type="gramStart"/>
            <w:r w:rsidRPr="003160CE">
              <w:rPr>
                <w:rFonts w:ascii="Times New Roman" w:hAnsi="Times New Roman" w:cs="Times New Roman"/>
              </w:rPr>
              <w:t>в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 % (</w:t>
            </w:r>
            <w:proofErr w:type="gramStart"/>
            <w:r w:rsidRPr="003160CE">
              <w:rPr>
                <w:rFonts w:ascii="Times New Roman" w:hAnsi="Times New Roman" w:cs="Times New Roman"/>
              </w:rPr>
              <w:t>с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 учетом ключевой ставки ЦБ РФ 2/365)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160CE">
              <w:rPr>
                <w:rFonts w:ascii="Times New Roman" w:hAnsi="Times New Roman" w:cs="Times New Roman"/>
              </w:rPr>
              <w:t>Предлагается решать вопросы по компенсации убытков в общем порядке, в том числе судебном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Раздел 16</w:t>
            </w:r>
          </w:p>
        </w:tc>
        <w:tc>
          <w:tcPr>
            <w:tcW w:w="7294" w:type="dxa"/>
          </w:tcPr>
          <w:p w:rsidR="00662F93" w:rsidRPr="003160CE" w:rsidRDefault="00662F93" w:rsidP="003160CE">
            <w:pPr>
              <w:pStyle w:val="ac"/>
              <w:spacing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3160CE">
              <w:rPr>
                <w:sz w:val="22"/>
                <w:szCs w:val="22"/>
              </w:rPr>
              <w:t xml:space="preserve">Добавить в раздел </w:t>
            </w:r>
            <w:r w:rsidRPr="003160CE">
              <w:rPr>
                <w:color w:val="000000"/>
                <w:sz w:val="22"/>
                <w:szCs w:val="22"/>
              </w:rPr>
              <w:t>условие, установленное пунктом 7 частью 1 ст.42 ФЗ-115</w:t>
            </w:r>
          </w:p>
          <w:p w:rsidR="00662F93" w:rsidRPr="003160CE" w:rsidRDefault="00662F93" w:rsidP="003160CE">
            <w:pPr>
              <w:pStyle w:val="ac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3160CE">
              <w:rPr>
                <w:bCs/>
                <w:color w:val="000000"/>
                <w:sz w:val="22"/>
                <w:szCs w:val="22"/>
              </w:rPr>
              <w:t>Статья 42. Условия концессионного соглашения, объектом которого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</w:t>
            </w:r>
          </w:p>
          <w:p w:rsidR="00662F93" w:rsidRPr="003160CE" w:rsidRDefault="00662F93" w:rsidP="003160CE">
            <w:pPr>
              <w:pStyle w:val="ac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3160CE">
              <w:rPr>
                <w:bCs/>
                <w:color w:val="000000"/>
                <w:sz w:val="22"/>
                <w:szCs w:val="22"/>
              </w:rPr>
              <w:t xml:space="preserve">1. </w:t>
            </w:r>
            <w:proofErr w:type="gramStart"/>
            <w:r w:rsidRPr="003160CE">
              <w:rPr>
                <w:bCs/>
                <w:color w:val="000000"/>
                <w:sz w:val="22"/>
                <w:szCs w:val="22"/>
              </w:rPr>
              <w:t xml:space="preserve">Концессионное соглашение, объектом которого являются объекты, указанные в </w:t>
            </w:r>
            <w:hyperlink r:id="rId9" w:history="1">
              <w:r w:rsidRPr="003160CE">
                <w:rPr>
                  <w:rStyle w:val="ad"/>
                  <w:bCs/>
                  <w:sz w:val="22"/>
                  <w:szCs w:val="22"/>
                </w:rPr>
                <w:t>части 1 статьи 39</w:t>
              </w:r>
            </w:hyperlink>
            <w:r w:rsidRPr="003160CE">
              <w:rPr>
                <w:bCs/>
                <w:color w:val="000000"/>
                <w:sz w:val="22"/>
                <w:szCs w:val="22"/>
              </w:rPr>
              <w:t xml:space="preserve"> настоящего Федерального закона, наряду с предусмотренными </w:t>
            </w:r>
            <w:hyperlink r:id="rId10" w:history="1">
              <w:r w:rsidRPr="003160CE">
                <w:rPr>
                  <w:rStyle w:val="ad"/>
                  <w:bCs/>
                  <w:sz w:val="22"/>
                  <w:szCs w:val="22"/>
                </w:rPr>
                <w:t>частью 1 статьи 10</w:t>
              </w:r>
            </w:hyperlink>
            <w:r w:rsidRPr="003160CE">
              <w:rPr>
                <w:bCs/>
                <w:color w:val="000000"/>
                <w:sz w:val="22"/>
                <w:szCs w:val="22"/>
              </w:rPr>
              <w:t xml:space="preserve"> настоящего Федерального закона должно содержать следующие существенные условия:</w:t>
            </w:r>
            <w:proofErr w:type="gramEnd"/>
          </w:p>
          <w:p w:rsidR="00662F93" w:rsidRPr="003160CE" w:rsidRDefault="00662F93" w:rsidP="003160CE">
            <w:pPr>
              <w:pStyle w:val="ac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160CE">
              <w:rPr>
                <w:bCs/>
                <w:color w:val="000000"/>
                <w:sz w:val="22"/>
                <w:szCs w:val="22"/>
              </w:rPr>
              <w:t xml:space="preserve">7) возможность переноса сроков реализации инвестиционных обязательств концессионера, являющегося регулируемой организацией, осуществляющей деятельность в сфере тепло-, водоснабжения, водоотведения, в случае принятия Правительством Российской Федерации соответствующего решения, предусмотренного Федеральным </w:t>
            </w:r>
            <w:hyperlink r:id="rId11" w:history="1">
              <w:r w:rsidRPr="003160CE">
                <w:rPr>
                  <w:rStyle w:val="ad"/>
                  <w:bCs/>
                  <w:sz w:val="22"/>
                  <w:szCs w:val="22"/>
                </w:rPr>
                <w:t>законом</w:t>
              </w:r>
            </w:hyperlink>
            <w:r w:rsidRPr="003160CE">
              <w:rPr>
                <w:bCs/>
                <w:color w:val="000000"/>
                <w:sz w:val="22"/>
                <w:szCs w:val="22"/>
              </w:rPr>
              <w:t xml:space="preserve"> от 30 декабря 2012 года N 291-ФЗ "О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водоотведения", в связи</w:t>
            </w:r>
            <w:proofErr w:type="gramEnd"/>
            <w:r w:rsidRPr="003160CE">
              <w:rPr>
                <w:bCs/>
                <w:color w:val="000000"/>
                <w:sz w:val="22"/>
                <w:szCs w:val="22"/>
              </w:rPr>
              <w:t xml:space="preserve"> с существенным ухудшением экономической конъюнктуры.</w:t>
            </w:r>
          </w:p>
        </w:tc>
        <w:tc>
          <w:tcPr>
            <w:tcW w:w="4409" w:type="dxa"/>
          </w:tcPr>
          <w:p w:rsidR="00662F93" w:rsidRPr="003160CE" w:rsidRDefault="00662F93" w:rsidP="00E70D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16.11 а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слово «включая» заменить </w:t>
            </w:r>
            <w:proofErr w:type="gramStart"/>
            <w:r w:rsidRPr="003160CE">
              <w:rPr>
                <w:rFonts w:ascii="Times New Roman" w:hAnsi="Times New Roman" w:cs="Times New Roman"/>
              </w:rPr>
              <w:t>на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 «в рамках»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16.14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противоречит действующему законодательству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17.4</w:t>
            </w:r>
          </w:p>
        </w:tc>
        <w:tc>
          <w:tcPr>
            <w:tcW w:w="7294" w:type="dxa"/>
          </w:tcPr>
          <w:p w:rsidR="00662F93" w:rsidRPr="003160CE" w:rsidRDefault="00662F93" w:rsidP="00412D25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добавить подпункт </w:t>
            </w:r>
            <w:r w:rsidRPr="003160CE">
              <w:rPr>
                <w:rFonts w:ascii="Times New Roman" w:hAnsi="Times New Roman" w:cs="Times New Roman"/>
                <w:lang w:val="en-US"/>
              </w:rPr>
              <w:t>g</w:t>
            </w:r>
            <w:r w:rsidRPr="003160CE">
              <w:rPr>
                <w:rFonts w:ascii="Times New Roman" w:hAnsi="Times New Roman" w:cs="Times New Roman"/>
              </w:rPr>
              <w:t xml:space="preserve">: «приводящее к причинению значительно ущерба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Концеденту</w:t>
            </w:r>
            <w:proofErr w:type="spellEnd"/>
            <w:r w:rsidRPr="003160CE">
              <w:rPr>
                <w:rFonts w:ascii="Times New Roman" w:hAnsi="Times New Roman" w:cs="Times New Roman"/>
              </w:rPr>
              <w:t xml:space="preserve"> неисполнение Концессионером обязательств по осуществлению деятельности, предусмотренной Концессионным соглашением»</w:t>
            </w:r>
          </w:p>
        </w:tc>
        <w:tc>
          <w:tcPr>
            <w:tcW w:w="4409" w:type="dxa"/>
          </w:tcPr>
          <w:p w:rsidR="00662F93" w:rsidRPr="003160CE" w:rsidRDefault="00662F93" w:rsidP="00412D25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В целом по пункту 17.4 считаем, что подобная инициация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3160CE">
              <w:rPr>
                <w:rFonts w:ascii="Times New Roman" w:hAnsi="Times New Roman" w:cs="Times New Roman"/>
              </w:rPr>
              <w:t xml:space="preserve"> также не должна предусматривать выплату долга (900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млн</w:t>
            </w:r>
            <w:proofErr w:type="gramStart"/>
            <w:r w:rsidRPr="003160CE">
              <w:rPr>
                <w:rFonts w:ascii="Times New Roman" w:hAnsi="Times New Roman" w:cs="Times New Roman"/>
              </w:rPr>
              <w:t>.р</w:t>
            </w:r>
            <w:proofErr w:type="gramEnd"/>
            <w:r w:rsidRPr="003160CE">
              <w:rPr>
                <w:rFonts w:ascii="Times New Roman" w:hAnsi="Times New Roman" w:cs="Times New Roman"/>
              </w:rPr>
              <w:t>уб</w:t>
            </w:r>
            <w:proofErr w:type="spellEnd"/>
            <w:r w:rsidRPr="003160CE">
              <w:rPr>
                <w:rFonts w:ascii="Times New Roman" w:hAnsi="Times New Roman" w:cs="Times New Roman"/>
              </w:rPr>
              <w:t xml:space="preserve">.), пункт </w:t>
            </w:r>
            <w:r w:rsidRPr="003160CE">
              <w:rPr>
                <w:rFonts w:ascii="Times New Roman" w:hAnsi="Times New Roman" w:cs="Times New Roman"/>
                <w:lang w:val="en-US"/>
              </w:rPr>
              <w:t>g</w:t>
            </w:r>
            <w:r w:rsidRPr="003160CE">
              <w:rPr>
                <w:rFonts w:ascii="Times New Roman" w:hAnsi="Times New Roman" w:cs="Times New Roman"/>
              </w:rPr>
              <w:t xml:space="preserve"> введен согласно положениям ст. 15 ФЗ-115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0CE">
              <w:rPr>
                <w:rFonts w:ascii="Times New Roman" w:hAnsi="Times New Roman" w:cs="Times New Roman"/>
              </w:rPr>
              <w:t>17.4</w:t>
            </w:r>
            <w:r w:rsidRPr="003160CE">
              <w:rPr>
                <w:rFonts w:ascii="Times New Roman" w:hAnsi="Times New Roman" w:cs="Times New Roman"/>
                <w:lang w:val="en-US"/>
              </w:rPr>
              <w:t xml:space="preserve"> b, c</w:t>
            </w:r>
          </w:p>
        </w:tc>
        <w:tc>
          <w:tcPr>
            <w:tcW w:w="7294" w:type="dxa"/>
          </w:tcPr>
          <w:p w:rsidR="00662F93" w:rsidRPr="003160CE" w:rsidRDefault="00662F93" w:rsidP="00C25382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исключить слова «если это повлекло причинение значительного ущерба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Концеденту</w:t>
            </w:r>
            <w:proofErr w:type="spellEnd"/>
            <w:proofErr w:type="gramStart"/>
            <w:r w:rsidRPr="003160CE">
              <w:rPr>
                <w:rFonts w:ascii="Times New Roman" w:hAnsi="Times New Roman" w:cs="Times New Roman"/>
              </w:rPr>
              <w:t>;»</w:t>
            </w:r>
            <w:proofErr w:type="gramEnd"/>
            <w:r w:rsidRPr="003160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09" w:type="dxa"/>
          </w:tcPr>
          <w:p w:rsidR="00662F93" w:rsidRPr="003160CE" w:rsidRDefault="00662F93" w:rsidP="00412D25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Таких условий нет в 115-ФЗ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17.4 </w:t>
            </w:r>
            <w:r w:rsidRPr="003160CE">
              <w:rPr>
                <w:rFonts w:ascii="Times New Roman" w:hAnsi="Times New Roman" w:cs="Times New Roman"/>
                <w:lang w:val="en-US"/>
              </w:rPr>
              <w:t xml:space="preserve">f, </w:t>
            </w:r>
            <w:r w:rsidRPr="003160CE">
              <w:rPr>
                <w:rFonts w:ascii="Times New Roman" w:hAnsi="Times New Roman" w:cs="Times New Roman"/>
              </w:rPr>
              <w:t>17.5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Архангельская область не осуществляет выплаты компенсации, соответственно не может инициировать расторжение КС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0CE">
              <w:rPr>
                <w:rFonts w:ascii="Times New Roman" w:hAnsi="Times New Roman" w:cs="Times New Roman"/>
              </w:rPr>
              <w:t>17.6 (</w:t>
            </w:r>
            <w:r w:rsidRPr="003160CE">
              <w:rPr>
                <w:rFonts w:ascii="Times New Roman" w:hAnsi="Times New Roman" w:cs="Times New Roman"/>
                <w:lang w:val="en-US"/>
              </w:rPr>
              <w:t>a)</w:t>
            </w:r>
          </w:p>
        </w:tc>
        <w:tc>
          <w:tcPr>
            <w:tcW w:w="7294" w:type="dxa"/>
          </w:tcPr>
          <w:p w:rsidR="00662F93" w:rsidRPr="003160CE" w:rsidRDefault="00662F93" w:rsidP="009B1535">
            <w:pPr>
              <w:pStyle w:val="a"/>
              <w:keepNext/>
              <w:keepLines/>
              <w:numPr>
                <w:ilvl w:val="0"/>
                <w:numId w:val="0"/>
              </w:numPr>
              <w:ind w:left="34"/>
              <w:rPr>
                <w:sz w:val="22"/>
                <w:szCs w:val="22"/>
              </w:rPr>
            </w:pPr>
            <w:proofErr w:type="gramStart"/>
            <w:r w:rsidRPr="003160CE">
              <w:rPr>
                <w:sz w:val="22"/>
                <w:szCs w:val="22"/>
              </w:rPr>
              <w:t xml:space="preserve">Изменить: «передача Концессионеру Объекта соглашения по описанию, технико-экономическим показателям и назначению, </w:t>
            </w:r>
            <w:r w:rsidRPr="003160CE">
              <w:rPr>
                <w:b/>
                <w:sz w:val="22"/>
                <w:szCs w:val="22"/>
              </w:rPr>
              <w:t>не соответствующему</w:t>
            </w:r>
            <w:r w:rsidRPr="003160CE">
              <w:rPr>
                <w:sz w:val="22"/>
                <w:szCs w:val="22"/>
              </w:rPr>
              <w:t xml:space="preserve"> установленному Приложением № 2.1, в случае, если такое несоответствие выявлено в течение одного года с момента подписания Концедентом и Концессионером акта приема-передачи и не могло быть выявлено при передаче Объекта соглашения и (или) Иного имущества и возникло по вине </w:t>
            </w:r>
            <w:proofErr w:type="spellStart"/>
            <w:r w:rsidRPr="003160CE">
              <w:rPr>
                <w:sz w:val="22"/>
                <w:szCs w:val="22"/>
              </w:rPr>
              <w:t>Концедента</w:t>
            </w:r>
            <w:proofErr w:type="spellEnd"/>
            <w:r w:rsidRPr="003160CE">
              <w:rPr>
                <w:sz w:val="22"/>
                <w:szCs w:val="22"/>
              </w:rPr>
              <w:t>»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9B1535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Превышает формулировку закона № 115-ФЗ: оборудование может находиться в различных состояниях, но должно быть принято и восстановлено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9B1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289" w:type="dxa"/>
          </w:tcPr>
          <w:p w:rsidR="00662F93" w:rsidRPr="003160CE" w:rsidRDefault="00662F93" w:rsidP="009B1535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17.6 </w:t>
            </w:r>
            <w:r w:rsidRPr="003160CE">
              <w:rPr>
                <w:rFonts w:ascii="Times New Roman" w:hAnsi="Times New Roman" w:cs="Times New Roman"/>
                <w:lang w:val="en-US"/>
              </w:rPr>
              <w:t>b, c, d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превышает формулировки закона: </w:t>
            </w:r>
          </w:p>
          <w:p w:rsidR="00662F93" w:rsidRPr="003160CE" w:rsidRDefault="00662F93" w:rsidP="00F35E1B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Иные условия расторжения концессионного соглашения на основании решения суда излишни (превышают формулировки закона № 115-ФЗ), Концессионер может обратиться в суд в обычном порядке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0CE">
              <w:rPr>
                <w:rFonts w:ascii="Times New Roman" w:hAnsi="Times New Roman" w:cs="Times New Roman"/>
              </w:rPr>
              <w:t>17.6 (</w:t>
            </w:r>
            <w:r w:rsidRPr="003160CE">
              <w:rPr>
                <w:rFonts w:ascii="Times New Roman" w:hAnsi="Times New Roman" w:cs="Times New Roman"/>
                <w:lang w:val="en-US"/>
              </w:rPr>
              <w:t>e)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 либо добавить аналогичный подпункт в пункт 17.4</w:t>
            </w:r>
          </w:p>
        </w:tc>
        <w:tc>
          <w:tcPr>
            <w:tcW w:w="4409" w:type="dxa"/>
          </w:tcPr>
          <w:p w:rsidR="00662F93" w:rsidRPr="003160CE" w:rsidRDefault="00662F93" w:rsidP="00F35E1B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Восстановление баланса интересов сторон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17.7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9B1535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превышение оснований статьи 15 ФЗ-115. </w:t>
            </w:r>
            <w:proofErr w:type="gramStart"/>
            <w:r w:rsidRPr="003160CE">
              <w:rPr>
                <w:rFonts w:ascii="Times New Roman" w:hAnsi="Times New Roman" w:cs="Times New Roman"/>
              </w:rPr>
              <w:t>Возможно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 выйти в суд в обычном порядке. Риск потери Концессионером 900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млн</w:t>
            </w:r>
            <w:proofErr w:type="gramStart"/>
            <w:r w:rsidRPr="003160CE">
              <w:rPr>
                <w:rFonts w:ascii="Times New Roman" w:hAnsi="Times New Roman" w:cs="Times New Roman"/>
              </w:rPr>
              <w:t>.р</w:t>
            </w:r>
            <w:proofErr w:type="gramEnd"/>
            <w:r w:rsidRPr="003160CE">
              <w:rPr>
                <w:rFonts w:ascii="Times New Roman" w:hAnsi="Times New Roman" w:cs="Times New Roman"/>
              </w:rPr>
              <w:t>уб</w:t>
            </w:r>
            <w:proofErr w:type="spellEnd"/>
            <w:r w:rsidRPr="003160CE">
              <w:rPr>
                <w:rFonts w:ascii="Times New Roman" w:hAnsi="Times New Roman" w:cs="Times New Roman"/>
              </w:rPr>
              <w:t xml:space="preserve">. не является в столь веским в течение всего срока действия соглашения, поскольку возврат может быть осуществлен в течение относительно короткого времени (до 17 лет), в том числе за счет предпринимательской прибыли, после которого «потеря» 900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млн.руб</w:t>
            </w:r>
            <w:proofErr w:type="spellEnd"/>
            <w:r w:rsidRPr="003160CE">
              <w:rPr>
                <w:rFonts w:ascii="Times New Roman" w:hAnsi="Times New Roman" w:cs="Times New Roman"/>
              </w:rPr>
              <w:t>. становится незначимой, а стимул работать у концессионера исчезнет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17.8, 17.9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Концессионер может обратиться в суд в обычном порядке для восстановления своих прав, а не за расторжением КС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7294" w:type="dxa"/>
          </w:tcPr>
          <w:p w:rsidR="00662F93" w:rsidRPr="003160CE" w:rsidRDefault="00662F93" w:rsidP="003160CE">
            <w:pPr>
              <w:pStyle w:val="11"/>
              <w:keepNext/>
              <w:keepLines/>
              <w:numPr>
                <w:ilvl w:val="0"/>
                <w:numId w:val="0"/>
              </w:numPr>
              <w:ind w:left="176" w:hanging="34"/>
              <w:rPr>
                <w:sz w:val="22"/>
                <w:szCs w:val="22"/>
              </w:rPr>
            </w:pPr>
            <w:r w:rsidRPr="003160CE">
              <w:rPr>
                <w:sz w:val="22"/>
                <w:szCs w:val="22"/>
              </w:rPr>
              <w:t xml:space="preserve">первый абзац изложить в следующей редакции: </w:t>
            </w:r>
            <w:proofErr w:type="gramStart"/>
            <w:r w:rsidRPr="003160CE">
              <w:rPr>
                <w:sz w:val="22"/>
                <w:szCs w:val="22"/>
              </w:rPr>
              <w:t>«</w:t>
            </w:r>
            <w:bookmarkStart w:id="5" w:name="_Ref499318072"/>
            <w:r w:rsidRPr="003160CE">
              <w:rPr>
                <w:sz w:val="22"/>
                <w:szCs w:val="22"/>
              </w:rPr>
              <w:t xml:space="preserve">Если одна из Сторон намерена расторгнуть Концессионное соглашение по основаниям, предусмотренным пунктами 17.4, 17.5, 17.6, 17.10 (за исключением случая, когда требование о расторжении заявлено согласно пункту </w:t>
            </w:r>
            <w:r>
              <w:rPr>
                <w:sz w:val="22"/>
                <w:szCs w:val="22"/>
              </w:rPr>
              <w:t xml:space="preserve">14.4 </w:t>
            </w:r>
            <w:r>
              <w:rPr>
                <w:sz w:val="22"/>
                <w:szCs w:val="22"/>
              </w:rPr>
              <w:lastRenderedPageBreak/>
              <w:t>(с) (</w:t>
            </w:r>
            <w:proofErr w:type="spellStart"/>
            <w:r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60CE">
              <w:rPr>
                <w:sz w:val="22"/>
                <w:szCs w:val="22"/>
              </w:rPr>
              <w:t xml:space="preserve">) в связи с невнесением изменений в Концессионное соглашение), то такая Сторона обязана направить другим Сторонам предложение об урегулировании разногласий (далее – </w:t>
            </w:r>
            <w:r w:rsidRPr="003160CE">
              <w:rPr>
                <w:b/>
                <w:i/>
                <w:sz w:val="22"/>
                <w:szCs w:val="22"/>
              </w:rPr>
              <w:t>Предложение об урегулировании разногласий</w:t>
            </w:r>
            <w:r w:rsidRPr="003160CE">
              <w:rPr>
                <w:sz w:val="22"/>
                <w:szCs w:val="22"/>
              </w:rPr>
              <w:t>), содержащее:</w:t>
            </w:r>
            <w:bookmarkEnd w:id="5"/>
            <w:r w:rsidRPr="003160CE">
              <w:rPr>
                <w:sz w:val="22"/>
                <w:szCs w:val="22"/>
              </w:rPr>
              <w:t>»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18.2</w:t>
            </w:r>
          </w:p>
        </w:tc>
        <w:tc>
          <w:tcPr>
            <w:tcW w:w="7294" w:type="dxa"/>
          </w:tcPr>
          <w:p w:rsidR="00662F93" w:rsidRPr="003160CE" w:rsidRDefault="00662F93" w:rsidP="00F359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на усмотрение суда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Раздел (статья) 19</w:t>
            </w:r>
          </w:p>
        </w:tc>
        <w:tc>
          <w:tcPr>
            <w:tcW w:w="7294" w:type="dxa"/>
          </w:tcPr>
          <w:p w:rsidR="00662F93" w:rsidRPr="003160CE" w:rsidRDefault="00662F93" w:rsidP="003331E2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предлагается исключить, и перевести в общий порядок в суде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Раздел 20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Включить медиацию на период до 6 месяцев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Изначально было предложено использовать медиаторов, н</w:t>
            </w:r>
            <w:proofErr w:type="gramStart"/>
            <w:r w:rsidRPr="003160CE">
              <w:rPr>
                <w:rFonts w:ascii="Times New Roman" w:hAnsi="Times New Roman" w:cs="Times New Roman"/>
              </w:rPr>
              <w:t>о ООО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 «РВК-центр» так и не предложило их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0CE">
              <w:rPr>
                <w:rFonts w:ascii="Times New Roman" w:hAnsi="Times New Roman" w:cs="Times New Roman"/>
              </w:rPr>
              <w:t xml:space="preserve">21.3 </w:t>
            </w:r>
            <w:r w:rsidRPr="003160CE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2C102A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нет оснований для передачи прав и обязанностей Концессионеру другому лицу, Соглашение заключается на основании конкурса, только в случае реорганизации Концессионера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</w:t>
            </w:r>
          </w:p>
        </w:tc>
        <w:tc>
          <w:tcPr>
            <w:tcW w:w="7294" w:type="dxa"/>
          </w:tcPr>
          <w:p w:rsidR="00662F93" w:rsidRPr="003160CE" w:rsidRDefault="00662F93" w:rsidP="00AD6238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160CE">
              <w:rPr>
                <w:rFonts w:ascii="Times New Roman" w:eastAsia="Times New Roman" w:hAnsi="Times New Roman"/>
                <w:lang w:eastAsia="ru-RU"/>
              </w:rPr>
              <w:t>в абзаце 9 после слов «</w:t>
            </w:r>
            <w:proofErr w:type="gramStart"/>
            <w:r w:rsidRPr="003160CE">
              <w:rPr>
                <w:rFonts w:ascii="Times New Roman" w:eastAsia="Times New Roman" w:hAnsi="Times New Roman"/>
                <w:lang w:eastAsia="ru-RU"/>
              </w:rPr>
              <w:t>Проектной</w:t>
            </w:r>
            <w:proofErr w:type="gramEnd"/>
            <w:r w:rsidRPr="003160CE">
              <w:rPr>
                <w:rFonts w:ascii="Times New Roman" w:eastAsia="Times New Roman" w:hAnsi="Times New Roman"/>
                <w:lang w:eastAsia="ru-RU"/>
              </w:rPr>
              <w:t xml:space="preserve">» добавить слова «и сметной» 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10</w:t>
            </w:r>
          </w:p>
        </w:tc>
        <w:tc>
          <w:tcPr>
            <w:tcW w:w="7294" w:type="dxa"/>
          </w:tcPr>
          <w:p w:rsidR="00662F93" w:rsidRPr="003160CE" w:rsidRDefault="00662F93" w:rsidP="00D82310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Абзац 1 изложить в следующей редакции: </w:t>
            </w:r>
            <w:proofErr w:type="gramStart"/>
            <w:r w:rsidRPr="003160CE">
              <w:rPr>
                <w:rFonts w:ascii="Times New Roman" w:hAnsi="Times New Roman" w:cs="Times New Roman"/>
              </w:rPr>
              <w:t>«</w:t>
            </w:r>
            <w:r w:rsidRPr="003160CE">
              <w:rPr>
                <w:rFonts w:ascii="Times New Roman" w:hAnsi="Times New Roman"/>
              </w:rPr>
              <w:t xml:space="preserve">В сроки, указанные в Концессионном соглашении, Концедент обязан передать Концессионеру оригиналы и (или) нотариально заверенные копии следующих </w:t>
            </w:r>
            <w:r w:rsidRPr="003160CE">
              <w:rPr>
                <w:rFonts w:ascii="Times New Roman" w:hAnsi="Times New Roman"/>
                <w:i/>
              </w:rPr>
              <w:t>имеющихся</w:t>
            </w:r>
            <w:r w:rsidRPr="003160CE">
              <w:rPr>
                <w:rFonts w:ascii="Times New Roman" w:hAnsi="Times New Roman"/>
              </w:rPr>
              <w:t xml:space="preserve"> у него документов в отношении имущества, входящего в состав Объекта соглашения и Иного имущества, </w:t>
            </w:r>
            <w:r w:rsidRPr="003160CE">
              <w:rPr>
                <w:rFonts w:ascii="Times New Roman" w:hAnsi="Times New Roman"/>
                <w:i/>
              </w:rPr>
              <w:t>либо организовать работу по их составлению для дальнейшей передачи Концессионеру</w:t>
            </w:r>
            <w:r w:rsidRPr="003160CE">
              <w:rPr>
                <w:rFonts w:ascii="Times New Roman" w:hAnsi="Times New Roman"/>
              </w:rPr>
              <w:t>:»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то же, что и в пункте 5.2 </w:t>
            </w:r>
            <w:r w:rsidRPr="003160CE">
              <w:rPr>
                <w:rFonts w:ascii="Times New Roman" w:hAnsi="Times New Roman" w:cs="Times New Roman"/>
                <w:lang w:val="en-US"/>
              </w:rPr>
              <w:t>b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0CE">
              <w:rPr>
                <w:rFonts w:ascii="Times New Roman" w:hAnsi="Times New Roman" w:cs="Times New Roman"/>
              </w:rPr>
              <w:t>Приложение 12</w:t>
            </w:r>
          </w:p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в целом</w:t>
            </w:r>
          </w:p>
        </w:tc>
        <w:tc>
          <w:tcPr>
            <w:tcW w:w="7294" w:type="dxa"/>
          </w:tcPr>
          <w:p w:rsidR="00662F93" w:rsidRPr="003160CE" w:rsidRDefault="00662F93" w:rsidP="00945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Изменить с учетом замечаний</w:t>
            </w:r>
            <w:r w:rsidRPr="003160CE">
              <w:rPr>
                <w:rFonts w:ascii="Times New Roman" w:hAnsi="Times New Roman" w:cs="Times New Roman"/>
              </w:rPr>
              <w:t>:</w:t>
            </w:r>
          </w:p>
          <w:p w:rsidR="00662F93" w:rsidRPr="003160CE" w:rsidRDefault="00662F93" w:rsidP="00945C7E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- финансирующая организация в силу ФЗ № 115-ФЗ не может быть наделена исключительными правами, указанными в указанном разделе КС;</w:t>
            </w:r>
          </w:p>
          <w:p w:rsidR="00662F93" w:rsidRPr="003160CE" w:rsidRDefault="00662F93" w:rsidP="00945C7E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- при замене Концессионера должны соблюдаться условия возможности такой замены (ч. 4 статьи 5 ФЗ № 115-ФЗ);</w:t>
            </w:r>
          </w:p>
          <w:p w:rsidR="00662F93" w:rsidRPr="003160CE" w:rsidRDefault="00662F93" w:rsidP="00945C7E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- Концедент не вправе перечислять денежные средства напрямую Финансирующей организации ввиду необходимости соблюдения принципа адресности выплаты средств бюджетов и др.</w:t>
            </w:r>
          </w:p>
        </w:tc>
        <w:tc>
          <w:tcPr>
            <w:tcW w:w="4409" w:type="dxa"/>
          </w:tcPr>
          <w:p w:rsidR="00662F93" w:rsidRPr="003160CE" w:rsidRDefault="00662F93" w:rsidP="00074685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289" w:type="dxa"/>
            <w:vAlign w:val="center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0CE">
              <w:rPr>
                <w:rFonts w:ascii="Times New Roman" w:hAnsi="Times New Roman" w:cs="Times New Roman"/>
              </w:rPr>
              <w:t>Приложение 12</w:t>
            </w:r>
          </w:p>
          <w:p w:rsidR="00662F93" w:rsidRPr="003160CE" w:rsidRDefault="00662F93" w:rsidP="00A7207F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Раздел 1. Передача контроля</w:t>
            </w:r>
          </w:p>
        </w:tc>
        <w:tc>
          <w:tcPr>
            <w:tcW w:w="7294" w:type="dxa"/>
            <w:vAlign w:val="center"/>
          </w:tcPr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Изменить: «Означает передачу контроля над Проектом от Концессионера Финансирующей Организации (или Замещающему Лицу) следующими способами:</w:t>
            </w:r>
          </w:p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•</w:t>
            </w:r>
            <w:r w:rsidRPr="003160CE">
              <w:rPr>
                <w:rFonts w:ascii="Times New Roman" w:hAnsi="Times New Roman" w:cs="Times New Roman"/>
              </w:rPr>
              <w:tab/>
              <w:t>переход права собственности на доли в УК / акции Концессионера к Финансирующей Организации или Замещающему Лицу;</w:t>
            </w:r>
          </w:p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lastRenderedPageBreak/>
              <w:t>•</w:t>
            </w:r>
            <w:r w:rsidRPr="003160CE">
              <w:rPr>
                <w:rFonts w:ascii="Times New Roman" w:hAnsi="Times New Roman" w:cs="Times New Roman"/>
              </w:rPr>
              <w:tab/>
              <w:t>переход прав и обязанностей Концессионера к Замещающему Лицу</w:t>
            </w:r>
            <w:proofErr w:type="gramStart"/>
            <w:r w:rsidRPr="003160CE">
              <w:rPr>
                <w:rFonts w:ascii="Times New Roman" w:hAnsi="Times New Roman" w:cs="Times New Roman"/>
              </w:rPr>
              <w:t>;»</w:t>
            </w:r>
            <w:proofErr w:type="gramEnd"/>
            <w:r w:rsidRPr="003160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09" w:type="dxa"/>
          </w:tcPr>
          <w:p w:rsidR="00662F93" w:rsidRPr="003160CE" w:rsidRDefault="00662F93" w:rsidP="000746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rPr>
          <w:trHeight w:val="2130"/>
        </w:trPr>
        <w:tc>
          <w:tcPr>
            <w:tcW w:w="568" w:type="dxa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3289" w:type="dxa"/>
            <w:vAlign w:val="center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12</w:t>
            </w:r>
          </w:p>
          <w:p w:rsidR="00662F93" w:rsidRPr="003160CE" w:rsidRDefault="00662F93" w:rsidP="00A7207F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Раздел 2.  Предмет Соглашения о порядке взаимодействия с финансирующей организацией</w:t>
            </w:r>
          </w:p>
        </w:tc>
        <w:tc>
          <w:tcPr>
            <w:tcW w:w="7294" w:type="dxa"/>
            <w:vAlign w:val="center"/>
          </w:tcPr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Изменить: «Соглашение о порядке взаимодействия с финансирующей организацией должно устанавливать обязательства Сторон </w:t>
            </w:r>
            <w:proofErr w:type="gramStart"/>
            <w:r w:rsidRPr="003160CE">
              <w:rPr>
                <w:rFonts w:ascii="Times New Roman" w:hAnsi="Times New Roman" w:cs="Times New Roman"/>
              </w:rPr>
              <w:t>по</w:t>
            </w:r>
            <w:proofErr w:type="gramEnd"/>
            <w:r w:rsidRPr="003160CE">
              <w:rPr>
                <w:rFonts w:ascii="Times New Roman" w:hAnsi="Times New Roman" w:cs="Times New Roman"/>
              </w:rPr>
              <w:t>:</w:t>
            </w:r>
          </w:p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a)</w:t>
            </w:r>
            <w:r w:rsidRPr="003160CE">
              <w:rPr>
                <w:rFonts w:ascii="Times New Roman" w:hAnsi="Times New Roman" w:cs="Times New Roman"/>
              </w:rPr>
              <w:tab/>
              <w:t>информированию других Сторон о возможности расторжения КС или Соглашений о Финансировании;</w:t>
            </w:r>
          </w:p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b)</w:t>
            </w:r>
            <w:r w:rsidRPr="003160CE">
              <w:rPr>
                <w:rFonts w:ascii="Times New Roman" w:hAnsi="Times New Roman" w:cs="Times New Roman"/>
              </w:rPr>
              <w:tab/>
              <w:t xml:space="preserve">оценке Сторонами возможности устранения оснований расторжения КС или Соглашений о Финансировании и принятия согласованных мер по их устранению; </w:t>
            </w:r>
          </w:p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с)</w:t>
            </w:r>
            <w:r w:rsidRPr="003160CE">
              <w:rPr>
                <w:rFonts w:ascii="Times New Roman" w:hAnsi="Times New Roman" w:cs="Times New Roman"/>
              </w:rPr>
              <w:tab/>
              <w:t>добросовестному соблюдению всех иных обязательств, предусмотренных Соглашением о порядке взаимодействия с финансирующей организацией».</w:t>
            </w:r>
          </w:p>
        </w:tc>
        <w:tc>
          <w:tcPr>
            <w:tcW w:w="4409" w:type="dxa"/>
          </w:tcPr>
          <w:p w:rsidR="00662F93" w:rsidRPr="003160CE" w:rsidRDefault="00662F93" w:rsidP="000746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289" w:type="dxa"/>
            <w:vAlign w:val="center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12</w:t>
            </w:r>
          </w:p>
          <w:p w:rsidR="00662F93" w:rsidRPr="003160CE" w:rsidRDefault="00662F93" w:rsidP="00A7207F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Раздел 4.  Мораторий на расторжение</w:t>
            </w:r>
          </w:p>
        </w:tc>
        <w:tc>
          <w:tcPr>
            <w:tcW w:w="7294" w:type="dxa"/>
            <w:vAlign w:val="center"/>
          </w:tcPr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Исключить. Ограничение прав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3160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09" w:type="dxa"/>
          </w:tcPr>
          <w:p w:rsidR="00662F93" w:rsidRPr="003160CE" w:rsidRDefault="00662F93" w:rsidP="000746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289" w:type="dxa"/>
            <w:vAlign w:val="center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12</w:t>
            </w:r>
          </w:p>
          <w:p w:rsidR="00662F93" w:rsidRPr="003160CE" w:rsidRDefault="00662F93" w:rsidP="00A7207F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Раздел 4.    Последствия Передачи Контроля</w:t>
            </w:r>
          </w:p>
        </w:tc>
        <w:tc>
          <w:tcPr>
            <w:tcW w:w="7294" w:type="dxa"/>
            <w:vAlign w:val="center"/>
          </w:tcPr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0746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289" w:type="dxa"/>
            <w:vAlign w:val="center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60CE">
              <w:rPr>
                <w:rFonts w:ascii="Times New Roman" w:hAnsi="Times New Roman" w:cs="Times New Roman"/>
              </w:rPr>
              <w:t>Приложение 12</w:t>
            </w:r>
          </w:p>
          <w:p w:rsidR="00662F93" w:rsidRPr="003160CE" w:rsidRDefault="00662F93" w:rsidP="00A7207F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Раздел 5. </w:t>
            </w:r>
            <w:r w:rsidRPr="003160C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160CE">
              <w:rPr>
                <w:rFonts w:ascii="Times New Roman" w:hAnsi="Times New Roman" w:cs="Times New Roman"/>
              </w:rPr>
              <w:t>Расторжение КС</w:t>
            </w:r>
          </w:p>
        </w:tc>
        <w:tc>
          <w:tcPr>
            <w:tcW w:w="7294" w:type="dxa"/>
            <w:vAlign w:val="center"/>
          </w:tcPr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Исключить.</w:t>
            </w:r>
          </w:p>
          <w:p w:rsidR="00662F93" w:rsidRPr="003160CE" w:rsidRDefault="00662F93" w:rsidP="003122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09" w:type="dxa"/>
          </w:tcPr>
          <w:p w:rsidR="00662F93" w:rsidRPr="003160CE" w:rsidRDefault="00662F93" w:rsidP="00312216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  <w:b/>
              </w:rPr>
              <w:t>Порядок выплаты Компенсации при прекращении</w:t>
            </w:r>
            <w:r w:rsidRPr="003160CE">
              <w:rPr>
                <w:rFonts w:ascii="Times New Roman" w:hAnsi="Times New Roman" w:cs="Times New Roman"/>
              </w:rPr>
              <w:t xml:space="preserve"> предусматривает обязательства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3160CE">
              <w:rPr>
                <w:rFonts w:ascii="Times New Roman" w:hAnsi="Times New Roman" w:cs="Times New Roman"/>
              </w:rPr>
              <w:t xml:space="preserve">/субъекта выплачивать компенсацию финансирующей организацией напрямую, что недопустимо, снижает полностью бизнес - риски Концессионера. </w:t>
            </w:r>
          </w:p>
          <w:p w:rsidR="00662F93" w:rsidRPr="003160CE" w:rsidRDefault="00662F93" w:rsidP="00312216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  <w:b/>
              </w:rPr>
              <w:t xml:space="preserve">Право Финансирующих Организаций предоставить расчет Компенсации при прекращении в части задолженности </w:t>
            </w:r>
            <w:proofErr w:type="gramStart"/>
            <w:r w:rsidRPr="003160CE">
              <w:rPr>
                <w:rFonts w:ascii="Times New Roman" w:hAnsi="Times New Roman" w:cs="Times New Roman"/>
                <w:b/>
              </w:rPr>
              <w:t>по</w:t>
            </w:r>
            <w:proofErr w:type="gramEnd"/>
            <w:r w:rsidRPr="003160CE">
              <w:rPr>
                <w:rFonts w:ascii="Times New Roman" w:hAnsi="Times New Roman" w:cs="Times New Roman"/>
                <w:b/>
              </w:rPr>
              <w:t xml:space="preserve"> Соглашениями о Финансировании. </w:t>
            </w:r>
            <w:r w:rsidRPr="003160CE">
              <w:rPr>
                <w:rFonts w:ascii="Times New Roman" w:hAnsi="Times New Roman" w:cs="Times New Roman"/>
              </w:rPr>
              <w:t>Предусматривает иные (неопределенные предложением инициативной концессии) случаи</w:t>
            </w:r>
            <w:r w:rsidRPr="003160CE">
              <w:rPr>
                <w:rFonts w:ascii="Times New Roman" w:hAnsi="Times New Roman" w:cs="Times New Roman"/>
                <w:b/>
              </w:rPr>
              <w:t xml:space="preserve"> </w:t>
            </w:r>
            <w:r w:rsidRPr="003160CE">
              <w:rPr>
                <w:rFonts w:ascii="Times New Roman" w:hAnsi="Times New Roman" w:cs="Times New Roman"/>
              </w:rPr>
              <w:t>выплат компенсаций при прекращении, что недопустимо.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289" w:type="dxa"/>
            <w:vAlign w:val="center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12</w:t>
            </w:r>
          </w:p>
          <w:p w:rsidR="00662F93" w:rsidRPr="003160CE" w:rsidRDefault="00662F93" w:rsidP="00A7207F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Раздел 6.  Согласие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3160CE">
              <w:rPr>
                <w:rFonts w:ascii="Times New Roman" w:hAnsi="Times New Roman" w:cs="Times New Roman"/>
              </w:rPr>
              <w:t xml:space="preserve"> / Субъекта на обеспечительные </w:t>
            </w:r>
            <w:r w:rsidRPr="003160CE">
              <w:rPr>
                <w:rFonts w:ascii="Times New Roman" w:hAnsi="Times New Roman" w:cs="Times New Roman"/>
              </w:rPr>
              <w:lastRenderedPageBreak/>
              <w:t>средства, подпункт (</w:t>
            </w:r>
            <w:r w:rsidRPr="003160CE">
              <w:rPr>
                <w:rFonts w:ascii="Times New Roman" w:hAnsi="Times New Roman" w:cs="Times New Roman"/>
                <w:lang w:val="en-US"/>
              </w:rPr>
              <w:t>b</w:t>
            </w:r>
            <w:r w:rsidRPr="003160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94" w:type="dxa"/>
            <w:vAlign w:val="center"/>
          </w:tcPr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lastRenderedPageBreak/>
              <w:t>Изменить: «уступку прав и обязанностей по концессионному соглашению</w:t>
            </w:r>
            <w:proofErr w:type="gramStart"/>
            <w:r w:rsidRPr="003160CE">
              <w:rPr>
                <w:rFonts w:ascii="Times New Roman" w:hAnsi="Times New Roman" w:cs="Times New Roman"/>
              </w:rPr>
              <w:t>;»</w:t>
            </w:r>
            <w:proofErr w:type="gramEnd"/>
            <w:r w:rsidRPr="003160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09" w:type="dxa"/>
          </w:tcPr>
          <w:p w:rsidR="00662F93" w:rsidRPr="003160CE" w:rsidRDefault="00662F93" w:rsidP="000746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720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3289" w:type="dxa"/>
            <w:vAlign w:val="center"/>
          </w:tcPr>
          <w:p w:rsidR="00662F93" w:rsidRPr="003160CE" w:rsidRDefault="00662F93" w:rsidP="00A7207F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Раздел 6.  Согласие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3160CE">
              <w:rPr>
                <w:rFonts w:ascii="Times New Roman" w:hAnsi="Times New Roman" w:cs="Times New Roman"/>
              </w:rPr>
              <w:t xml:space="preserve"> / Субъекта на обеспечительные средства, подпункт (с)</w:t>
            </w:r>
          </w:p>
        </w:tc>
        <w:tc>
          <w:tcPr>
            <w:tcW w:w="7294" w:type="dxa"/>
            <w:vAlign w:val="center"/>
          </w:tcPr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0746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89" w:type="dxa"/>
            <w:vAlign w:val="center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12</w:t>
            </w:r>
          </w:p>
          <w:p w:rsidR="00662F93" w:rsidRPr="003160CE" w:rsidRDefault="00662F93" w:rsidP="00A7207F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Раздел 6.  Согласие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3160CE">
              <w:rPr>
                <w:rFonts w:ascii="Times New Roman" w:hAnsi="Times New Roman" w:cs="Times New Roman"/>
              </w:rPr>
              <w:t xml:space="preserve"> / Субъекта на обеспечительные средства, подпункт (</w:t>
            </w:r>
            <w:r w:rsidRPr="003160CE">
              <w:rPr>
                <w:rFonts w:ascii="Times New Roman" w:hAnsi="Times New Roman" w:cs="Times New Roman"/>
                <w:lang w:val="en-US"/>
              </w:rPr>
              <w:t>g</w:t>
            </w:r>
            <w:r w:rsidRPr="003160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94" w:type="dxa"/>
            <w:vAlign w:val="center"/>
          </w:tcPr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Исключить. Жестко ограничить данный перечень обеспечительных средств.</w:t>
            </w:r>
          </w:p>
        </w:tc>
        <w:tc>
          <w:tcPr>
            <w:tcW w:w="4409" w:type="dxa"/>
          </w:tcPr>
          <w:p w:rsidR="00662F93" w:rsidRPr="003160CE" w:rsidRDefault="00662F93" w:rsidP="000746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289" w:type="dxa"/>
            <w:vAlign w:val="center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12</w:t>
            </w:r>
          </w:p>
          <w:p w:rsidR="00662F93" w:rsidRPr="003160CE" w:rsidRDefault="00662F93" w:rsidP="00A7207F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Раздел 6.   Запрет на расторжение КС по соглашению сторон без выплаты компенсации.</w:t>
            </w:r>
          </w:p>
        </w:tc>
        <w:tc>
          <w:tcPr>
            <w:tcW w:w="7294" w:type="dxa"/>
            <w:vAlign w:val="center"/>
          </w:tcPr>
          <w:p w:rsidR="00662F93" w:rsidRPr="003160CE" w:rsidRDefault="00662F93" w:rsidP="00A7207F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0746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289" w:type="dxa"/>
            <w:vAlign w:val="center"/>
          </w:tcPr>
          <w:p w:rsidR="00662F93" w:rsidRPr="003160CE" w:rsidRDefault="00662F93" w:rsidP="00200E4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12</w:t>
            </w:r>
          </w:p>
          <w:p w:rsidR="00662F93" w:rsidRPr="003160CE" w:rsidRDefault="00662F93" w:rsidP="00A7207F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Раздел 6.     Соотношение с Договорами с Концедентом</w:t>
            </w:r>
          </w:p>
        </w:tc>
        <w:tc>
          <w:tcPr>
            <w:tcW w:w="7294" w:type="dxa"/>
            <w:vAlign w:val="center"/>
          </w:tcPr>
          <w:p w:rsidR="00662F93" w:rsidRPr="003160CE" w:rsidRDefault="00662F93" w:rsidP="00094982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Исключить. </w:t>
            </w:r>
          </w:p>
        </w:tc>
        <w:tc>
          <w:tcPr>
            <w:tcW w:w="4409" w:type="dxa"/>
          </w:tcPr>
          <w:p w:rsidR="00662F93" w:rsidRPr="003160CE" w:rsidRDefault="00662F93" w:rsidP="00074685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Данное соглашение о взаимодействии ставится выше самого концессионного соглашения.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13</w:t>
            </w:r>
          </w:p>
        </w:tc>
        <w:tc>
          <w:tcPr>
            <w:tcW w:w="7294" w:type="dxa"/>
          </w:tcPr>
          <w:p w:rsidR="00662F93" w:rsidRPr="003160CE" w:rsidRDefault="00662F93" w:rsidP="003122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60CE">
              <w:rPr>
                <w:rFonts w:ascii="Times New Roman" w:hAnsi="Times New Roman" w:cs="Times New Roman"/>
              </w:rPr>
              <w:t>Замечания в Приложении «Разногласия к проекту договора аренды земельного участка»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Default="00662F93" w:rsidP="00EE1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289" w:type="dxa"/>
          </w:tcPr>
          <w:p w:rsidR="00662F93" w:rsidRDefault="00662F93" w:rsidP="00EE1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14 </w:t>
            </w:r>
          </w:p>
          <w:p w:rsidR="00662F93" w:rsidRDefault="00662F93" w:rsidP="00EE1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2</w:t>
            </w:r>
          </w:p>
        </w:tc>
        <w:tc>
          <w:tcPr>
            <w:tcW w:w="7294" w:type="dxa"/>
          </w:tcPr>
          <w:p w:rsidR="00662F93" w:rsidRDefault="00662F93" w:rsidP="00A524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Изложить в следующей редакции:</w:t>
            </w:r>
          </w:p>
          <w:p w:rsidR="00662F93" w:rsidRPr="004920B2" w:rsidRDefault="00662F93" w:rsidP="004920B2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4920B2">
              <w:rPr>
                <w:rFonts w:ascii="Times New Roman" w:hAnsi="Times New Roman" w:cs="Times New Roman"/>
              </w:rPr>
              <w:t>«</w:t>
            </w:r>
            <w:r w:rsidRPr="004920B2">
              <w:rPr>
                <w:rFonts w:ascii="Times New Roman" w:hAnsi="Times New Roman" w:cs="Times New Roman"/>
                <w:szCs w:val="28"/>
              </w:rPr>
              <w:t>Максимальный размер компенсации в виде размера невозвращенных инвестиций Концессионера при досрочном расторжении Концессионного соглашения  определяется по формуле:</w:t>
            </w:r>
          </w:p>
          <w:p w:rsidR="00662F93" w:rsidRPr="004920B2" w:rsidRDefault="00662F93" w:rsidP="004920B2">
            <w:pPr>
              <w:ind w:firstLine="708"/>
              <w:jc w:val="both"/>
              <w:rPr>
                <w:rFonts w:ascii="Times New Roman" w:hAnsi="Times New Roman" w:cs="Times New Roman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Cs w:val="28"/>
                  </w:rPr>
                  <m:t xml:space="preserve">НК= </m:t>
                </m:r>
                <m:nary>
                  <m:naryPr>
                    <m:chr m:val="∑"/>
                    <m:limLoc m:val="undOvr"/>
                    <m:grow m:val="1"/>
                    <m:ctrlPr>
                      <w:rPr>
                        <w:rFonts w:ascii="Cambria Math" w:hAnsi="Cambria Math" w:cs="Times New Roman"/>
                        <w:i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Cs w:val="28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8"/>
                        <w:lang w:val="en-US"/>
                      </w:rPr>
                      <m:t>n</m:t>
                    </m:r>
                  </m:sup>
                  <m:e>
                    <m:r>
                      <w:rPr>
                        <w:rFonts w:ascii="Cambria Math" w:hAnsi="Cambria Math" w:cs="Times New Roman"/>
                        <w:szCs w:val="28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</w:rPr>
                          <m:t>И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Cs w:val="28"/>
                          </w:rPr>
                          <m:t>ф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Cs w:val="28"/>
                      </w:rPr>
                      <m:t xml:space="preserve">+ 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</w:rPr>
                          <m:t>ПК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Cs w:val="28"/>
                          </w:rPr>
                          <m:t>ф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Cs w:val="28"/>
                      </w:rPr>
                      <m:t xml:space="preserve">- 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</w:rPr>
                          <m:t>ВИ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Cs w:val="28"/>
                          </w:rPr>
                          <m:t>ф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Cs w:val="28"/>
                      </w:rPr>
                      <m:t xml:space="preserve">- 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</w:rPr>
                          <m:t>ВП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Cs w:val="28"/>
                          </w:rPr>
                          <m:t>ф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Cs w:val="28"/>
                      </w:rPr>
                      <m:t xml:space="preserve">- 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Cs w:val="28"/>
                          </w:rPr>
                          <m:t>ПП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Cs w:val="28"/>
                          </w:rPr>
                          <m:t>ф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Cs w:val="28"/>
                      </w:rPr>
                      <m:t xml:space="preserve"> </m:t>
                    </m:r>
                  </m:e>
                </m:nary>
                <m:r>
                  <w:rPr>
                    <w:rFonts w:ascii="Cambria Math" w:hAnsi="Cambria Math" w:cs="Times New Roman"/>
                    <w:szCs w:val="28"/>
                  </w:rPr>
                  <m:t>)</m:t>
                </m:r>
              </m:oMath>
            </m:oMathPara>
          </w:p>
          <w:p w:rsidR="00662F93" w:rsidRPr="004920B2" w:rsidRDefault="00662F93" w:rsidP="004920B2">
            <w:pPr>
              <w:ind w:firstLine="708"/>
              <w:jc w:val="both"/>
              <w:rPr>
                <w:rFonts w:ascii="Times New Roman" w:hAnsi="Times New Roman" w:cs="Times New Roman"/>
                <w:szCs w:val="28"/>
              </w:rPr>
            </w:pPr>
            <w:r w:rsidRPr="004920B2">
              <w:rPr>
                <w:rFonts w:ascii="Times New Roman" w:hAnsi="Times New Roman" w:cs="Times New Roman"/>
                <w:szCs w:val="28"/>
              </w:rPr>
              <w:t xml:space="preserve"> где:</w:t>
            </w:r>
          </w:p>
          <w:p w:rsidR="00662F93" w:rsidRPr="004920B2" w:rsidRDefault="00662F93" w:rsidP="004920B2">
            <w:pPr>
              <w:ind w:firstLine="708"/>
              <w:jc w:val="both"/>
              <w:rPr>
                <w:rFonts w:ascii="Times New Roman" w:hAnsi="Times New Roman" w:cs="Times New Roman"/>
                <w:szCs w:val="28"/>
              </w:rPr>
            </w:pPr>
            <w:r w:rsidRPr="004920B2">
              <w:rPr>
                <w:rFonts w:ascii="Times New Roman" w:hAnsi="Times New Roman" w:cs="Times New Roman"/>
                <w:szCs w:val="28"/>
              </w:rPr>
              <w:t>НК – накопленный капитал, определяющий размер невозвращенных инвестиций Концессионера, а так же компенсации дохода Концессионера, на получение которого Концессионер рассчитывал, исходя из условий Соглашения, но которые не получил в результате выполнения деятельности по Соглашению;</w:t>
            </w:r>
          </w:p>
          <w:p w:rsidR="00662F93" w:rsidRPr="004920B2" w:rsidRDefault="00662F93" w:rsidP="004920B2">
            <w:pPr>
              <w:ind w:firstLine="708"/>
              <w:jc w:val="both"/>
              <w:rPr>
                <w:rFonts w:ascii="Times New Roman" w:hAnsi="Times New Roman" w:cs="Times New Roman"/>
                <w:szCs w:val="28"/>
              </w:rPr>
            </w:pPr>
            <w:r w:rsidRPr="004920B2">
              <w:rPr>
                <w:rFonts w:ascii="Times New Roman" w:hAnsi="Times New Roman" w:cs="Times New Roman"/>
                <w:szCs w:val="28"/>
                <w:lang w:val="en-US"/>
              </w:rPr>
              <w:t>n</w:t>
            </w:r>
            <w:r w:rsidRPr="004920B2">
              <w:rPr>
                <w:rFonts w:ascii="Times New Roman" w:hAnsi="Times New Roman" w:cs="Times New Roman"/>
                <w:szCs w:val="28"/>
              </w:rPr>
              <w:t xml:space="preserve"> – количество объектов, входящих в Объект Соглашения, для строительства или реконструкции которых привлекались заемные или кредитные средства;</w:t>
            </w:r>
          </w:p>
          <w:p w:rsidR="00662F93" w:rsidRPr="004920B2" w:rsidRDefault="00532368" w:rsidP="004920B2">
            <w:pPr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8"/>
                    </w:rPr>
                    <m:t>И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8"/>
                    </w:rPr>
                    <m:t>ф</m:t>
                  </m:r>
                </m:sup>
              </m:sSubSup>
            </m:oMath>
            <w:r w:rsidR="00662F93" w:rsidRPr="004920B2">
              <w:rPr>
                <w:rFonts w:ascii="Times New Roman" w:hAnsi="Times New Roman" w:cs="Times New Roman"/>
                <w:szCs w:val="28"/>
              </w:rPr>
              <w:t xml:space="preserve"> – фактически произведенные инвестиции в Объект Соглашения и (или) иное имущество в период реализации Соглашения, </w:t>
            </w:r>
            <w:r w:rsidR="00662F93" w:rsidRPr="004920B2">
              <w:rPr>
                <w:rFonts w:ascii="Times New Roman" w:hAnsi="Times New Roman" w:cs="Times New Roman"/>
                <w:szCs w:val="28"/>
              </w:rPr>
              <w:lastRenderedPageBreak/>
              <w:t xml:space="preserve">осуществленные в соответствии с инвестиционной программой, утвержденной в порядке, установленном законодательством Российской Федерации, и подтвержденные актами выполненных работ. В отношении объектов незавершенного </w:t>
            </w:r>
            <w:proofErr w:type="gramStart"/>
            <w:r w:rsidR="00662F93" w:rsidRPr="004920B2">
              <w:rPr>
                <w:rFonts w:ascii="Times New Roman" w:hAnsi="Times New Roman" w:cs="Times New Roman"/>
                <w:szCs w:val="28"/>
              </w:rPr>
              <w:t>строительства</w:t>
            </w:r>
            <w:proofErr w:type="gramEnd"/>
            <w:r w:rsidR="00662F93" w:rsidRPr="004920B2">
              <w:rPr>
                <w:rFonts w:ascii="Times New Roman" w:hAnsi="Times New Roman" w:cs="Times New Roman"/>
                <w:szCs w:val="28"/>
              </w:rPr>
              <w:t xml:space="preserve"> фактически произведенные инвестиции определяются как стоимость объектов незавершенного строительства на начало периода расторжения соглашения;</w:t>
            </w:r>
          </w:p>
          <w:p w:rsidR="00662F93" w:rsidRPr="004920B2" w:rsidRDefault="00662F93" w:rsidP="004920B2">
            <w:pPr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w:r w:rsidRPr="004920B2">
              <w:rPr>
                <w:rFonts w:ascii="Times New Roman" w:hAnsi="Times New Roman" w:cs="Times New Roman"/>
                <w:szCs w:val="28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8"/>
                    </w:rPr>
                    <m:t>ПК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8"/>
                    </w:rPr>
                    <m:t>ф</m:t>
                  </m:r>
                </m:sup>
              </m:sSubSup>
            </m:oMath>
            <w:r w:rsidRPr="004920B2">
              <w:rPr>
                <w:rFonts w:ascii="Times New Roman" w:hAnsi="Times New Roman" w:cs="Times New Roman"/>
                <w:szCs w:val="28"/>
              </w:rPr>
              <w:t xml:space="preserve"> – проценты, начисленные на фактически произведенные инвестиции в </w:t>
            </w:r>
            <w:proofErr w:type="spellStart"/>
            <w:r w:rsidRPr="004920B2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4920B2">
              <w:rPr>
                <w:rFonts w:ascii="Times New Roman" w:hAnsi="Times New Roman" w:cs="Times New Roman"/>
                <w:szCs w:val="28"/>
              </w:rPr>
              <w:t>-</w:t>
            </w:r>
            <w:proofErr w:type="spellStart"/>
            <w:r w:rsidRPr="004920B2">
              <w:rPr>
                <w:rFonts w:ascii="Times New Roman" w:hAnsi="Times New Roman" w:cs="Times New Roman"/>
                <w:szCs w:val="28"/>
              </w:rPr>
              <w:t>тый</w:t>
            </w:r>
            <w:proofErr w:type="spellEnd"/>
            <w:r w:rsidRPr="004920B2">
              <w:rPr>
                <w:rFonts w:ascii="Times New Roman" w:hAnsi="Times New Roman" w:cs="Times New Roman"/>
                <w:szCs w:val="28"/>
              </w:rPr>
              <w:t xml:space="preserve"> объект, входящий в Объект Соглашения, определенные в соответствии с инвестиционной программой, утвержденной в порядке, установленном законодательством Российской Федерации;</w:t>
            </w:r>
          </w:p>
          <w:p w:rsidR="00662F93" w:rsidRPr="004920B2" w:rsidRDefault="00532368" w:rsidP="004920B2">
            <w:pPr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8"/>
                    </w:rPr>
                    <m:t>ВИ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8"/>
                    </w:rPr>
                    <m:t>ф</m:t>
                  </m:r>
                </m:sup>
              </m:sSubSup>
            </m:oMath>
            <w:r w:rsidR="00662F93" w:rsidRPr="004920B2">
              <w:rPr>
                <w:rFonts w:ascii="Times New Roman" w:hAnsi="Times New Roman" w:cs="Times New Roman"/>
                <w:szCs w:val="28"/>
              </w:rPr>
              <w:t xml:space="preserve"> – размер фактически произведенных инвестиций в </w:t>
            </w:r>
            <w:proofErr w:type="spellStart"/>
            <w:r w:rsidR="00662F93" w:rsidRPr="004920B2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="00662F93" w:rsidRPr="004920B2">
              <w:rPr>
                <w:rFonts w:ascii="Times New Roman" w:hAnsi="Times New Roman" w:cs="Times New Roman"/>
                <w:szCs w:val="28"/>
              </w:rPr>
              <w:t>-</w:t>
            </w:r>
            <w:proofErr w:type="spellStart"/>
            <w:r w:rsidR="00662F93" w:rsidRPr="004920B2">
              <w:rPr>
                <w:rFonts w:ascii="Times New Roman" w:hAnsi="Times New Roman" w:cs="Times New Roman"/>
                <w:szCs w:val="28"/>
              </w:rPr>
              <w:t>тый</w:t>
            </w:r>
            <w:proofErr w:type="spellEnd"/>
            <w:r w:rsidR="00662F93" w:rsidRPr="004920B2">
              <w:rPr>
                <w:rFonts w:ascii="Times New Roman" w:hAnsi="Times New Roman" w:cs="Times New Roman"/>
                <w:szCs w:val="28"/>
              </w:rPr>
              <w:t xml:space="preserve"> объект, входящий в Объект Соглашения, возвращенных из начисленных платежей потребителей за услуги по водоснабжению и водоотведению за период реализации Соглашения, рассчитанных в соответствии с тарифами, утвержденными в порядке, установленном законодательством Российской Федерации;</w:t>
            </w:r>
          </w:p>
          <w:p w:rsidR="00662F93" w:rsidRPr="004920B2" w:rsidRDefault="00532368" w:rsidP="004920B2">
            <w:pPr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8"/>
                    </w:rPr>
                    <m:t>ВП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8"/>
                    </w:rPr>
                    <m:t>ф</m:t>
                  </m:r>
                </m:sup>
              </m:sSubSup>
            </m:oMath>
            <w:r w:rsidR="00662F93" w:rsidRPr="004920B2">
              <w:rPr>
                <w:rFonts w:ascii="Times New Roman" w:hAnsi="Times New Roman" w:cs="Times New Roman"/>
                <w:szCs w:val="28"/>
              </w:rPr>
              <w:t xml:space="preserve"> – размер процентов, начисленных на фактически произведенные инвестиции в </w:t>
            </w:r>
            <w:proofErr w:type="spellStart"/>
            <w:r w:rsidR="00662F93" w:rsidRPr="004920B2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="00662F93" w:rsidRPr="004920B2">
              <w:rPr>
                <w:rFonts w:ascii="Times New Roman" w:hAnsi="Times New Roman" w:cs="Times New Roman"/>
                <w:szCs w:val="28"/>
              </w:rPr>
              <w:t>-</w:t>
            </w:r>
            <w:proofErr w:type="spellStart"/>
            <w:r w:rsidR="00662F93" w:rsidRPr="004920B2">
              <w:rPr>
                <w:rFonts w:ascii="Times New Roman" w:hAnsi="Times New Roman" w:cs="Times New Roman"/>
                <w:szCs w:val="28"/>
              </w:rPr>
              <w:t>тый</w:t>
            </w:r>
            <w:proofErr w:type="spellEnd"/>
            <w:r w:rsidR="00662F93" w:rsidRPr="004920B2">
              <w:rPr>
                <w:rFonts w:ascii="Times New Roman" w:hAnsi="Times New Roman" w:cs="Times New Roman"/>
                <w:szCs w:val="28"/>
              </w:rPr>
              <w:t xml:space="preserve"> объект, входящий в Объект Соглашения, возвращенных из начисленных платежей потребителей за услуги по водоснабжению и водоотведению за период реализации Соглашения, рассчитанных в соответствии с тарифами, утвержденными в порядке, установленном законодательством Российской Федерации;</w:t>
            </w:r>
          </w:p>
          <w:p w:rsidR="00662F93" w:rsidRPr="008B0A38" w:rsidRDefault="00532368" w:rsidP="008B0A38">
            <w:pPr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8"/>
                    </w:rPr>
                    <m:t>ПП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8"/>
                    </w:rPr>
                    <m:t>ф</m:t>
                  </m:r>
                </m:sup>
              </m:sSubSup>
            </m:oMath>
            <w:r w:rsidR="00662F93" w:rsidRPr="004920B2">
              <w:rPr>
                <w:rFonts w:ascii="Times New Roman" w:hAnsi="Times New Roman" w:cs="Times New Roman"/>
                <w:szCs w:val="28"/>
              </w:rPr>
              <w:t xml:space="preserve"> – размер инвестиций в </w:t>
            </w:r>
            <w:proofErr w:type="spellStart"/>
            <w:r w:rsidR="00662F93" w:rsidRPr="004920B2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="00662F93" w:rsidRPr="004920B2">
              <w:rPr>
                <w:rFonts w:ascii="Times New Roman" w:hAnsi="Times New Roman" w:cs="Times New Roman"/>
                <w:szCs w:val="28"/>
              </w:rPr>
              <w:t>-</w:t>
            </w:r>
            <w:proofErr w:type="spellStart"/>
            <w:r w:rsidR="00662F93" w:rsidRPr="004920B2">
              <w:rPr>
                <w:rFonts w:ascii="Times New Roman" w:hAnsi="Times New Roman" w:cs="Times New Roman"/>
                <w:szCs w:val="28"/>
              </w:rPr>
              <w:t>тый</w:t>
            </w:r>
            <w:proofErr w:type="spellEnd"/>
            <w:r w:rsidR="00662F93" w:rsidRPr="004920B2">
              <w:rPr>
                <w:rFonts w:ascii="Times New Roman" w:hAnsi="Times New Roman" w:cs="Times New Roman"/>
                <w:szCs w:val="28"/>
              </w:rPr>
              <w:t xml:space="preserve"> объект, входящий в Объект Соглашения, возвращенных из платы за подключение (технологическое присоединение) к системе водоснабжения и (или) водоотведения в соответствии с утвержденной инвестиционной программой</w:t>
            </w:r>
            <w:proofErr w:type="gramStart"/>
            <w:r w:rsidR="00662F93" w:rsidRPr="004920B2">
              <w:rPr>
                <w:rFonts w:ascii="Times New Roman" w:hAnsi="Times New Roman" w:cs="Times New Roman"/>
                <w:szCs w:val="28"/>
              </w:rPr>
              <w:t>.</w:t>
            </w:r>
            <w:r w:rsidR="00662F93">
              <w:rPr>
                <w:rFonts w:ascii="Times New Roman" w:hAnsi="Times New Roman" w:cs="Times New Roman"/>
                <w:szCs w:val="28"/>
              </w:rPr>
              <w:t>»</w:t>
            </w:r>
            <w:proofErr w:type="gramEnd"/>
          </w:p>
        </w:tc>
        <w:tc>
          <w:tcPr>
            <w:tcW w:w="4409" w:type="dxa"/>
          </w:tcPr>
          <w:p w:rsidR="00662F93" w:rsidRPr="00A52495" w:rsidRDefault="00662F93" w:rsidP="009373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Согласно редакции, предложенной ООО «РВК-центр», компенсации подлежат суммы задолженности концессионера перед финансирующей организацией и по акционерным займам, которые по правилам бухгалтерского учета (ПБУ 15/2008) не являются расходами организации и отражаются в бухгалтерском учете организацией-заемщиком как уменьшение (погашение) кредиторской задолженности.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Default="00662F93" w:rsidP="00EE1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3289" w:type="dxa"/>
          </w:tcPr>
          <w:p w:rsidR="00662F93" w:rsidRDefault="00662F93" w:rsidP="00EE1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14</w:t>
            </w:r>
          </w:p>
          <w:p w:rsidR="00662F93" w:rsidRPr="003160CE" w:rsidRDefault="00662F93" w:rsidP="00EE1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добавить подпункт 2.2</w:t>
            </w:r>
          </w:p>
        </w:tc>
        <w:tc>
          <w:tcPr>
            <w:tcW w:w="7294" w:type="dxa"/>
          </w:tcPr>
          <w:p w:rsidR="00662F93" w:rsidRPr="00A52495" w:rsidRDefault="00662F93" w:rsidP="00A52495">
            <w:pPr>
              <w:jc w:val="both"/>
              <w:rPr>
                <w:rFonts w:ascii="Times New Roman" w:hAnsi="Times New Roman" w:cs="Times New Roman"/>
              </w:rPr>
            </w:pPr>
            <w:r w:rsidRPr="00A52495">
              <w:rPr>
                <w:rFonts w:ascii="Times New Roman" w:hAnsi="Times New Roman" w:cs="Times New Roman"/>
              </w:rPr>
              <w:t>«2.2. Компенсация при прекращении по основаниям, предусмотренным п. 17.4. Концессионного соглашения состоит из следующих сумм:</w:t>
            </w:r>
          </w:p>
          <w:p w:rsidR="00662F93" w:rsidRPr="003160CE" w:rsidRDefault="00662F93" w:rsidP="00A52495">
            <w:pPr>
              <w:jc w:val="both"/>
              <w:rPr>
                <w:rFonts w:ascii="Times New Roman" w:hAnsi="Times New Roman" w:cs="Times New Roman"/>
              </w:rPr>
            </w:pPr>
            <w:r w:rsidRPr="00A52495">
              <w:rPr>
                <w:rFonts w:ascii="Times New Roman" w:hAnsi="Times New Roman" w:cs="Times New Roman"/>
              </w:rPr>
              <w:t>2.2.1. сметная стоимость построенных и (или) реконструируемых объектов на момент прекращения Концессионного соглашения за минусом сумм направленных на возмещение строительства и (или) реконструкцию объектов, предусмотренных в составе тарифов за период с начала действия Концессионного соглашени</w:t>
            </w:r>
            <w:r>
              <w:rPr>
                <w:rFonts w:ascii="Times New Roman" w:hAnsi="Times New Roman" w:cs="Times New Roman"/>
              </w:rPr>
              <w:t>я и по момент его прекращения</w:t>
            </w:r>
            <w:proofErr w:type="gramStart"/>
            <w:r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4409" w:type="dxa"/>
          </w:tcPr>
          <w:p w:rsidR="00662F93" w:rsidRPr="00A52495" w:rsidRDefault="00662F93" w:rsidP="00A52495">
            <w:pPr>
              <w:jc w:val="both"/>
              <w:rPr>
                <w:rFonts w:ascii="Times New Roman" w:hAnsi="Times New Roman" w:cs="Times New Roman"/>
              </w:rPr>
            </w:pPr>
            <w:r w:rsidRPr="00A52495">
              <w:rPr>
                <w:rFonts w:ascii="Times New Roman" w:hAnsi="Times New Roman" w:cs="Times New Roman"/>
              </w:rPr>
              <w:t xml:space="preserve">Необходимо учесть в части компенсации в размере только сметной стоимости объектов при расторжении концессионного соглашения по инициативе </w:t>
            </w:r>
            <w:proofErr w:type="spellStart"/>
            <w:r w:rsidRPr="00A52495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A52495">
              <w:rPr>
                <w:rFonts w:ascii="Times New Roman" w:hAnsi="Times New Roman" w:cs="Times New Roman"/>
              </w:rPr>
              <w:t xml:space="preserve"> по основаниям, предусмотренным п. 17.4. Концессионного соглашения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EE19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289" w:type="dxa"/>
          </w:tcPr>
          <w:p w:rsidR="00662F93" w:rsidRPr="003160CE" w:rsidRDefault="00662F93" w:rsidP="00EE19E3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14</w:t>
            </w:r>
          </w:p>
          <w:p w:rsidR="00662F93" w:rsidRPr="003160CE" w:rsidRDefault="00662F93" w:rsidP="00EE19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lastRenderedPageBreak/>
              <w:t xml:space="preserve">Абсолютно не учтены права по компенсации убытков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Концедента</w:t>
            </w:r>
            <w:proofErr w:type="spellEnd"/>
            <w:r w:rsidRPr="003160CE">
              <w:rPr>
                <w:rFonts w:ascii="Times New Roman" w:hAnsi="Times New Roman" w:cs="Times New Roman"/>
              </w:rPr>
              <w:t xml:space="preserve">, в то же </w:t>
            </w:r>
            <w:r w:rsidRPr="003160CE">
              <w:rPr>
                <w:rFonts w:ascii="Times New Roman" w:hAnsi="Times New Roman" w:cs="Times New Roman"/>
              </w:rPr>
              <w:lastRenderedPageBreak/>
              <w:t>время указано, что приложение 14 включает в себя порядок</w:t>
            </w:r>
            <w:r>
              <w:rPr>
                <w:rFonts w:ascii="Times New Roman" w:hAnsi="Times New Roman" w:cs="Times New Roman"/>
              </w:rPr>
              <w:t xml:space="preserve"> возмещения убытков всех Сторон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lastRenderedPageBreak/>
              <w:t>Нарушение баланса интересов сторон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328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14</w:t>
            </w:r>
          </w:p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пункт 3.2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в конце добавить слова: «а также понесённые в рамках подготовки к заключению Концессионного соглашения»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289" w:type="dxa"/>
          </w:tcPr>
          <w:p w:rsidR="00662F93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14</w:t>
            </w:r>
          </w:p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3.3</w:t>
            </w:r>
          </w:p>
        </w:tc>
        <w:tc>
          <w:tcPr>
            <w:tcW w:w="7294" w:type="dxa"/>
          </w:tcPr>
          <w:p w:rsidR="00662F93" w:rsidRPr="003160CE" w:rsidRDefault="00662F93" w:rsidP="009373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выплаты компенсации по расходам не определены, имеют отсылочные нормы, а по долговым обязательствам предприятия в сумме 900 </w:t>
            </w:r>
            <w:proofErr w:type="spellStart"/>
            <w:r>
              <w:rPr>
                <w:rFonts w:ascii="Times New Roman" w:hAnsi="Times New Roman" w:cs="Times New Roman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hAnsi="Times New Roman" w:cs="Times New Roman"/>
              </w:rPr>
              <w:t>. очень ограничены – в течение 4 лет, что не соответствует возможностям доходной базы городского бюджета и приведет при наступлении такого события  к необходимости сокращения расходов по иным направлениям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C778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289" w:type="dxa"/>
          </w:tcPr>
          <w:p w:rsidR="00662F93" w:rsidRPr="003160CE" w:rsidRDefault="00662F93" w:rsidP="00C77821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14</w:t>
            </w:r>
          </w:p>
          <w:p w:rsidR="00662F93" w:rsidRPr="003160CE" w:rsidRDefault="00662F93" w:rsidP="00C77821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пункт 3.3.3</w:t>
            </w:r>
          </w:p>
        </w:tc>
        <w:tc>
          <w:tcPr>
            <w:tcW w:w="7294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изложить в след</w:t>
            </w:r>
            <w:proofErr w:type="gramStart"/>
            <w:r w:rsidRPr="003160CE">
              <w:rPr>
                <w:rFonts w:ascii="Times New Roman" w:hAnsi="Times New Roman" w:cs="Times New Roman"/>
              </w:rPr>
              <w:t>.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160CE">
              <w:rPr>
                <w:rFonts w:ascii="Times New Roman" w:hAnsi="Times New Roman" w:cs="Times New Roman"/>
              </w:rPr>
              <w:t>р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едакции: «Недополученные доходы Концессионера,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недополучение</w:t>
            </w:r>
            <w:proofErr w:type="spellEnd"/>
            <w:r w:rsidRPr="003160CE">
              <w:rPr>
                <w:rFonts w:ascii="Times New Roman" w:hAnsi="Times New Roman" w:cs="Times New Roman"/>
              </w:rPr>
              <w:t xml:space="preserve"> которых не связано с нарушением Концессионером порядка, установленного в Приложении 16»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857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289" w:type="dxa"/>
          </w:tcPr>
          <w:p w:rsidR="00662F93" w:rsidRPr="003160CE" w:rsidRDefault="00662F93" w:rsidP="008579ED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14</w:t>
            </w:r>
          </w:p>
          <w:p w:rsidR="00662F93" w:rsidRPr="003160CE" w:rsidRDefault="00662F93" w:rsidP="008579ED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пункт 3.4</w:t>
            </w:r>
          </w:p>
        </w:tc>
        <w:tc>
          <w:tcPr>
            <w:tcW w:w="7294" w:type="dxa"/>
          </w:tcPr>
          <w:p w:rsidR="00662F93" w:rsidRPr="003160CE" w:rsidRDefault="00662F93" w:rsidP="008579ED">
            <w:pPr>
              <w:pStyle w:val="ab"/>
              <w:spacing w:after="0"/>
              <w:rPr>
                <w:sz w:val="22"/>
                <w:szCs w:val="22"/>
              </w:rPr>
            </w:pPr>
            <w:r w:rsidRPr="003160CE">
              <w:rPr>
                <w:sz w:val="22"/>
                <w:szCs w:val="22"/>
              </w:rPr>
              <w:t>в конце добавить слова: «размер полученных от Финансирующей организации сре</w:t>
            </w:r>
            <w:proofErr w:type="gramStart"/>
            <w:r w:rsidRPr="003160CE">
              <w:rPr>
                <w:sz w:val="22"/>
                <w:szCs w:val="22"/>
              </w:rPr>
              <w:t>дств в к</w:t>
            </w:r>
            <w:proofErr w:type="gramEnd"/>
            <w:r w:rsidRPr="003160CE">
              <w:rPr>
                <w:sz w:val="22"/>
                <w:szCs w:val="22"/>
              </w:rPr>
              <w:t>аждый год действия Концессионного соглашения не может превышать суммы расходов по капитальным вложениям</w:t>
            </w:r>
            <w:r>
              <w:rPr>
                <w:sz w:val="22"/>
                <w:szCs w:val="22"/>
              </w:rPr>
              <w:t>, на выплату концессионной платы и оборотные средства</w:t>
            </w:r>
            <w:r w:rsidRPr="003160CE">
              <w:rPr>
                <w:sz w:val="22"/>
                <w:szCs w:val="22"/>
              </w:rPr>
              <w:t xml:space="preserve"> в такой год»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Во избежание сомнений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857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289" w:type="dxa"/>
          </w:tcPr>
          <w:p w:rsidR="00662F93" w:rsidRPr="003160CE" w:rsidRDefault="00662F93" w:rsidP="008579ED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Дополнить Приложение 14 одним из двух вариантов</w:t>
            </w:r>
          </w:p>
        </w:tc>
        <w:tc>
          <w:tcPr>
            <w:tcW w:w="7294" w:type="dxa"/>
          </w:tcPr>
          <w:p w:rsidR="00662F93" w:rsidRPr="003160CE" w:rsidRDefault="00662F93" w:rsidP="00F4168B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Исходя из возможностей городского бюджета по уведомлению заместителя Главы муниципального образования «Город Архангельск» по вопросам экономического развития и финансам Шапошникова Д. В., в целом считается возможным выплачивать</w:t>
            </w:r>
            <w:r>
              <w:rPr>
                <w:rFonts w:ascii="Times New Roman" w:hAnsi="Times New Roman" w:cs="Times New Roman"/>
              </w:rPr>
              <w:t xml:space="preserve"> компенсацию по капитальным вложениям, концессионной плате и затраченным оборотным средствам</w:t>
            </w:r>
            <w:r w:rsidRPr="003160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160CE">
              <w:rPr>
                <w:rFonts w:ascii="Times New Roman" w:hAnsi="Times New Roman" w:cs="Times New Roman"/>
              </w:rPr>
              <w:t>по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160CE">
              <w:rPr>
                <w:rFonts w:ascii="Times New Roman" w:hAnsi="Times New Roman" w:cs="Times New Roman"/>
              </w:rPr>
              <w:t>следующим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 вариантам: </w:t>
            </w:r>
          </w:p>
          <w:p w:rsidR="00662F93" w:rsidRPr="003160CE" w:rsidRDefault="00662F93" w:rsidP="00F4168B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1) по 50 млн. в течение 35 лет при выплате переведенного долга в размере 900 млн. рублей Архангельской областью в течение 18 лет;</w:t>
            </w:r>
          </w:p>
          <w:p w:rsidR="00662F93" w:rsidRPr="003160CE" w:rsidRDefault="00662F93" w:rsidP="00F4168B">
            <w:pPr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2) в течение 49 лет при выплате всей задолженности Концедентом.</w:t>
            </w:r>
          </w:p>
          <w:p w:rsidR="00662F93" w:rsidRPr="003160CE" w:rsidRDefault="00662F93" w:rsidP="001A3953">
            <w:pPr>
              <w:pStyle w:val="ab"/>
              <w:spacing w:after="0"/>
              <w:rPr>
                <w:sz w:val="22"/>
                <w:szCs w:val="22"/>
              </w:rPr>
            </w:pPr>
            <w:r w:rsidRPr="003160CE">
              <w:rPr>
                <w:sz w:val="22"/>
                <w:szCs w:val="22"/>
              </w:rPr>
              <w:t xml:space="preserve">Предлагается исключить выплату долга при инициации </w:t>
            </w:r>
            <w:proofErr w:type="spellStart"/>
            <w:r w:rsidRPr="003160CE">
              <w:rPr>
                <w:sz w:val="22"/>
                <w:szCs w:val="22"/>
              </w:rPr>
              <w:t>Концедента</w:t>
            </w:r>
            <w:proofErr w:type="spellEnd"/>
            <w:r w:rsidRPr="003160CE">
              <w:rPr>
                <w:sz w:val="22"/>
                <w:szCs w:val="22"/>
              </w:rPr>
              <w:t xml:space="preserve"> по обстоятельствам, указанным в п. 17.4, а также при неисполнении Концессионером обязательств, указанных в п. 21 (</w:t>
            </w:r>
            <w:r w:rsidRPr="003160CE">
              <w:rPr>
                <w:sz w:val="22"/>
                <w:szCs w:val="22"/>
                <w:lang w:val="en-US"/>
              </w:rPr>
              <w:t>a</w:t>
            </w:r>
            <w:r w:rsidRPr="003160CE">
              <w:rPr>
                <w:sz w:val="22"/>
                <w:szCs w:val="22"/>
              </w:rPr>
              <w:t>) (</w:t>
            </w:r>
            <w:proofErr w:type="spellStart"/>
            <w:r w:rsidRPr="003160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60CE">
              <w:rPr>
                <w:sz w:val="22"/>
                <w:szCs w:val="22"/>
              </w:rPr>
              <w:t>), исключить выплату переведенного по инициации Финансирующей организации в соответствии с приложением 12</w:t>
            </w:r>
          </w:p>
        </w:tc>
        <w:tc>
          <w:tcPr>
            <w:tcW w:w="4409" w:type="dxa"/>
          </w:tcPr>
          <w:p w:rsidR="00662F93" w:rsidRPr="003160CE" w:rsidRDefault="00662F93" w:rsidP="00F4168B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В иных случаях появляется высокая вероятность введения внешнего управления в муниципальном образовании из-за превышения муниципального долга доходов муниципального образования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8579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289" w:type="dxa"/>
          </w:tcPr>
          <w:p w:rsidR="00662F93" w:rsidRPr="003160CE" w:rsidRDefault="00662F93" w:rsidP="008579ED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14</w:t>
            </w:r>
          </w:p>
          <w:p w:rsidR="00662F93" w:rsidRPr="003160CE" w:rsidRDefault="00662F93" w:rsidP="008579ED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пункт 3.6, 3.7</w:t>
            </w:r>
          </w:p>
        </w:tc>
        <w:tc>
          <w:tcPr>
            <w:tcW w:w="7294" w:type="dxa"/>
          </w:tcPr>
          <w:p w:rsidR="00662F93" w:rsidRPr="003160CE" w:rsidRDefault="00662F93" w:rsidP="008579ED">
            <w:pPr>
              <w:pStyle w:val="ab"/>
              <w:rPr>
                <w:sz w:val="22"/>
                <w:szCs w:val="22"/>
              </w:rPr>
            </w:pPr>
            <w:r w:rsidRPr="003160CE">
              <w:rPr>
                <w:sz w:val="22"/>
                <w:szCs w:val="22"/>
              </w:rPr>
              <w:t>Текущая редакция «</w:t>
            </w:r>
            <w:bookmarkStart w:id="6" w:name="_Ref500759928"/>
            <w:r w:rsidRPr="003160CE">
              <w:rPr>
                <w:sz w:val="22"/>
                <w:szCs w:val="22"/>
              </w:rPr>
              <w:t xml:space="preserve">3.6 Указанные в пункте 3.5 расходы Концессионера подлежат возмещению Концедентом в полном объеме в срок не позднее 4 (четырех) лет </w:t>
            </w:r>
            <w:proofErr w:type="gramStart"/>
            <w:r w:rsidRPr="003160CE">
              <w:rPr>
                <w:sz w:val="22"/>
                <w:szCs w:val="22"/>
              </w:rPr>
              <w:t>с Даты прекращения</w:t>
            </w:r>
            <w:proofErr w:type="gramEnd"/>
            <w:r w:rsidRPr="003160CE">
              <w:rPr>
                <w:sz w:val="22"/>
                <w:szCs w:val="22"/>
              </w:rPr>
              <w:t xml:space="preserve"> концессионного соглашения; при этом размер каждого ежегодного платежа должен составлять не менее </w:t>
            </w:r>
            <w:r w:rsidRPr="003160CE">
              <w:rPr>
                <w:sz w:val="22"/>
                <w:szCs w:val="22"/>
              </w:rPr>
              <w:lastRenderedPageBreak/>
              <w:t>90 000 000,00 (девяноста миллионов) рублей.</w:t>
            </w:r>
            <w:bookmarkEnd w:id="6"/>
          </w:p>
          <w:p w:rsidR="00662F93" w:rsidRPr="003160CE" w:rsidRDefault="00662F93" w:rsidP="008579ED">
            <w:pPr>
              <w:pStyle w:val="ab"/>
              <w:rPr>
                <w:sz w:val="22"/>
                <w:szCs w:val="22"/>
              </w:rPr>
            </w:pPr>
            <w:proofErr w:type="gramStart"/>
            <w:r w:rsidRPr="003160CE">
              <w:rPr>
                <w:sz w:val="22"/>
                <w:szCs w:val="22"/>
              </w:rPr>
              <w:t xml:space="preserve">3.7 В случае неисполнения (ненадлежащего исполнения) Концедентом в срок и в порядке, установленным пунктом </w:t>
            </w:r>
            <w:r w:rsidR="00C42F1C">
              <w:rPr>
                <w:sz w:val="22"/>
                <w:szCs w:val="22"/>
              </w:rPr>
              <w:t>3.6</w:t>
            </w:r>
            <w:r w:rsidRPr="003160CE">
              <w:rPr>
                <w:sz w:val="22"/>
                <w:szCs w:val="22"/>
              </w:rPr>
              <w:t xml:space="preserve">, своих обязательств по возмещению Концессионеру расходов Концессионера, состоящих из Суммы долговых обязательств предприятия, возмещение Концессионеру указанных расходов в невозмещённой Концессионеру части осуществляет Архангельская область в срок не позднее 2 (двух) лет с момента истечения указанного в пункте </w:t>
            </w:r>
            <w:r w:rsidR="00C42F1C">
              <w:rPr>
                <w:sz w:val="22"/>
                <w:szCs w:val="22"/>
              </w:rPr>
              <w:t>3.6</w:t>
            </w:r>
            <w:r w:rsidRPr="003160CE">
              <w:rPr>
                <w:sz w:val="22"/>
                <w:szCs w:val="22"/>
              </w:rPr>
              <w:t xml:space="preserve"> четырехлетнего срока.»</w:t>
            </w:r>
            <w:proofErr w:type="gramEnd"/>
          </w:p>
          <w:p w:rsidR="00662F93" w:rsidRPr="003160CE" w:rsidRDefault="00662F93" w:rsidP="008579ED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4409" w:type="dxa"/>
          </w:tcPr>
          <w:p w:rsidR="00662F93" w:rsidRPr="003160CE" w:rsidRDefault="00662F93" w:rsidP="00C42F1C">
            <w:pPr>
              <w:jc w:val="both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lastRenderedPageBreak/>
              <w:t xml:space="preserve">Предлагается осуществлять Архангельской области выплату переведенного долга равными платежами, не более 50 млн. руб. в год, при инициации расторжения Соглашения Концедентом и (или) </w:t>
            </w:r>
            <w:r w:rsidRPr="003160CE">
              <w:rPr>
                <w:rFonts w:ascii="Times New Roman" w:hAnsi="Times New Roman" w:cs="Times New Roman"/>
              </w:rPr>
              <w:lastRenderedPageBreak/>
              <w:t>Архангельской областью. Иное невозможно выполнить за счет средств городского и областного бюджетов. Максимальный срок выплат – 18 лет. Предлагается закрепить в КС сроки погашения концессионером такого переведенного долга</w:t>
            </w:r>
            <w:r>
              <w:rPr>
                <w:rFonts w:ascii="Times New Roman" w:hAnsi="Times New Roman" w:cs="Times New Roman"/>
              </w:rPr>
              <w:t xml:space="preserve"> (до 17 лет)</w:t>
            </w:r>
            <w:r w:rsidRPr="003160CE">
              <w:rPr>
                <w:rFonts w:ascii="Times New Roman" w:hAnsi="Times New Roman" w:cs="Times New Roman"/>
              </w:rPr>
              <w:t xml:space="preserve">, применяя последовательное снижение оставшейся перед кредиторами </w:t>
            </w:r>
            <w:proofErr w:type="spellStart"/>
            <w:r w:rsidRPr="003160CE">
              <w:rPr>
                <w:rFonts w:ascii="Times New Roman" w:hAnsi="Times New Roman" w:cs="Times New Roman"/>
              </w:rPr>
              <w:t>МУПа</w:t>
            </w:r>
            <w:proofErr w:type="spellEnd"/>
            <w:r w:rsidRPr="003160CE">
              <w:rPr>
                <w:rFonts w:ascii="Times New Roman" w:hAnsi="Times New Roman" w:cs="Times New Roman"/>
              </w:rPr>
              <w:t xml:space="preserve"> задолженности не менее</w:t>
            </w:r>
            <w:proofErr w:type="gramStart"/>
            <w:r w:rsidRPr="003160CE">
              <w:rPr>
                <w:rFonts w:ascii="Times New Roman" w:hAnsi="Times New Roman" w:cs="Times New Roman"/>
              </w:rPr>
              <w:t>,</w:t>
            </w:r>
            <w:proofErr w:type="gramEnd"/>
            <w:r w:rsidRPr="003160CE">
              <w:rPr>
                <w:rFonts w:ascii="Times New Roman" w:hAnsi="Times New Roman" w:cs="Times New Roman"/>
              </w:rPr>
              <w:t xml:space="preserve"> чем на 90 млн. рублей в год, и тем самым исключить выплату долга в размере 900 млн. рублей в течение всего срока действия КС при расторжении по инициативе МО «Город Архангельск»</w:t>
            </w:r>
          </w:p>
        </w:tc>
      </w:tr>
      <w:tr w:rsidR="00662F93" w:rsidRPr="003160CE" w:rsidTr="00D504F7">
        <w:trPr>
          <w:trHeight w:val="845"/>
        </w:trPr>
        <w:tc>
          <w:tcPr>
            <w:tcW w:w="568" w:type="dxa"/>
          </w:tcPr>
          <w:p w:rsidR="00662F93" w:rsidRPr="003160CE" w:rsidRDefault="00662F93" w:rsidP="00DC3D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3289" w:type="dxa"/>
          </w:tcPr>
          <w:p w:rsidR="00662F93" w:rsidRPr="003160CE" w:rsidRDefault="00662F93" w:rsidP="00DC3DC8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14</w:t>
            </w:r>
          </w:p>
          <w:p w:rsidR="00662F93" w:rsidRPr="003160CE" w:rsidRDefault="00662F93" w:rsidP="00DC3DC8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пункт 3.14</w:t>
            </w:r>
          </w:p>
        </w:tc>
        <w:tc>
          <w:tcPr>
            <w:tcW w:w="7294" w:type="dxa"/>
          </w:tcPr>
          <w:p w:rsidR="00662F93" w:rsidRPr="003160CE" w:rsidRDefault="00662F93" w:rsidP="008579ED">
            <w:pPr>
              <w:pStyle w:val="ab"/>
              <w:rPr>
                <w:sz w:val="22"/>
                <w:szCs w:val="22"/>
              </w:rPr>
            </w:pPr>
            <w:r w:rsidRPr="003160CE">
              <w:rPr>
                <w:sz w:val="22"/>
                <w:szCs w:val="22"/>
              </w:rPr>
              <w:t>в конце добавить слова</w:t>
            </w:r>
            <w:proofErr w:type="gramStart"/>
            <w:r w:rsidRPr="003160CE">
              <w:rPr>
                <w:sz w:val="22"/>
                <w:szCs w:val="22"/>
              </w:rPr>
              <w:t>: «</w:t>
            </w:r>
            <w:proofErr w:type="gramEnd"/>
            <w:r w:rsidRPr="003160CE">
              <w:rPr>
                <w:sz w:val="22"/>
                <w:szCs w:val="22"/>
              </w:rPr>
              <w:t>, в том числе требовать предоставления документов согласно пункту 10.80 Концессионного соглашения, а также требовать у Органа тарифного регулирования документального подтверждения расходов и доходов Концессионера».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С целью достоверного подтверждения осуществленных затрат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DC3D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289" w:type="dxa"/>
          </w:tcPr>
          <w:p w:rsidR="00662F93" w:rsidRPr="003160CE" w:rsidRDefault="00662F93" w:rsidP="00DC3DC8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14</w:t>
            </w:r>
          </w:p>
          <w:p w:rsidR="00662F93" w:rsidRPr="003160CE" w:rsidRDefault="00662F93" w:rsidP="002E4FFA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пункт 4.1</w:t>
            </w:r>
          </w:p>
        </w:tc>
        <w:tc>
          <w:tcPr>
            <w:tcW w:w="7294" w:type="dxa"/>
          </w:tcPr>
          <w:p w:rsidR="00662F93" w:rsidRPr="003160CE" w:rsidRDefault="00662F93" w:rsidP="002E4FFA">
            <w:pPr>
              <w:pStyle w:val="ab"/>
              <w:rPr>
                <w:sz w:val="22"/>
                <w:szCs w:val="22"/>
              </w:rPr>
            </w:pPr>
            <w:bookmarkStart w:id="7" w:name="_Ref500779369"/>
            <w:r w:rsidRPr="003160CE">
              <w:rPr>
                <w:sz w:val="22"/>
                <w:szCs w:val="22"/>
              </w:rPr>
              <w:t xml:space="preserve">изложить </w:t>
            </w:r>
            <w:bookmarkEnd w:id="7"/>
            <w:r w:rsidR="002E4FFA">
              <w:rPr>
                <w:sz w:val="22"/>
                <w:szCs w:val="22"/>
              </w:rPr>
              <w:t>в соответствии с предложенной редакцией раздела 2 Приложения 14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DC3D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289" w:type="dxa"/>
          </w:tcPr>
          <w:p w:rsidR="00662F93" w:rsidRPr="003160CE" w:rsidRDefault="00662F93" w:rsidP="00DC3DC8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14</w:t>
            </w:r>
          </w:p>
          <w:p w:rsidR="00662F93" w:rsidRPr="003160CE" w:rsidRDefault="00662F93" w:rsidP="002E4FFA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пункт</w:t>
            </w:r>
            <w:r w:rsidR="002E4FFA">
              <w:rPr>
                <w:rFonts w:ascii="Times New Roman" w:hAnsi="Times New Roman" w:cs="Times New Roman"/>
              </w:rPr>
              <w:t xml:space="preserve">ы </w:t>
            </w:r>
            <w:r w:rsidRPr="003160CE">
              <w:rPr>
                <w:rFonts w:ascii="Times New Roman" w:hAnsi="Times New Roman" w:cs="Times New Roman"/>
              </w:rPr>
              <w:t>4.3</w:t>
            </w:r>
            <w:r w:rsidR="002E4FFA">
              <w:rPr>
                <w:rFonts w:ascii="Times New Roman" w:hAnsi="Times New Roman" w:cs="Times New Roman"/>
              </w:rPr>
              <w:t>, 4.4, 4.5, 4.7</w:t>
            </w:r>
          </w:p>
        </w:tc>
        <w:tc>
          <w:tcPr>
            <w:tcW w:w="7294" w:type="dxa"/>
          </w:tcPr>
          <w:p w:rsidR="00662F93" w:rsidRPr="00C72D74" w:rsidRDefault="00662F93" w:rsidP="002E4FFA">
            <w:pPr>
              <w:pStyle w:val="ab"/>
              <w:rPr>
                <w:sz w:val="22"/>
                <w:szCs w:val="22"/>
              </w:rPr>
            </w:pPr>
            <w:r w:rsidRPr="003160CE">
              <w:rPr>
                <w:sz w:val="22"/>
                <w:szCs w:val="22"/>
              </w:rPr>
              <w:t xml:space="preserve">исключить 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E4F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E4F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9" w:type="dxa"/>
          </w:tcPr>
          <w:p w:rsidR="00662F93" w:rsidRPr="003160CE" w:rsidRDefault="00662F93" w:rsidP="000F7CF1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 xml:space="preserve">Приложение 14 </w:t>
            </w:r>
          </w:p>
          <w:p w:rsidR="00662F93" w:rsidRPr="003160CE" w:rsidRDefault="00662F93" w:rsidP="000F7CF1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пункт 5.2</w:t>
            </w:r>
          </w:p>
        </w:tc>
        <w:tc>
          <w:tcPr>
            <w:tcW w:w="7294" w:type="dxa"/>
          </w:tcPr>
          <w:p w:rsidR="00662F93" w:rsidRPr="003160CE" w:rsidRDefault="00662F93" w:rsidP="000C3E3D">
            <w:pPr>
              <w:pStyle w:val="ab"/>
              <w:jc w:val="center"/>
              <w:rPr>
                <w:sz w:val="22"/>
                <w:szCs w:val="22"/>
              </w:rPr>
            </w:pPr>
            <w:r w:rsidRPr="003160CE">
              <w:rPr>
                <w:sz w:val="22"/>
                <w:szCs w:val="22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A646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E4F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E4F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9" w:type="dxa"/>
          </w:tcPr>
          <w:p w:rsidR="00662F93" w:rsidRPr="003160CE" w:rsidRDefault="00662F93" w:rsidP="000F7CF1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15</w:t>
            </w:r>
          </w:p>
        </w:tc>
        <w:tc>
          <w:tcPr>
            <w:tcW w:w="7294" w:type="dxa"/>
          </w:tcPr>
          <w:p w:rsidR="00662F93" w:rsidRPr="003160CE" w:rsidRDefault="00662F93" w:rsidP="000F7CF1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3160CE">
            <w:pPr>
              <w:pStyle w:val="2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bookmarkStart w:id="8" w:name="_Toc493697804"/>
            <w:bookmarkStart w:id="9" w:name="_Toc500777829"/>
            <w:bookmarkStart w:id="10" w:name="_Toc500777971"/>
            <w:proofErr w:type="gramStart"/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Приложение 15 «Порядок определения размера убытков, возникающих у Концессионера в случае наступления Особых обстоятельств»</w:t>
            </w:r>
            <w:bookmarkEnd w:id="8"/>
            <w:bookmarkEnd w:id="9"/>
            <w:bookmarkEnd w:id="10"/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- предлагается данные расходы выплачивать при окончании срока действия концессионного соглашения либо при досрочном расторжении соглашения, однако Концессионер может в соответствии с </w:t>
            </w:r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настоящим Соглашением уведомлять </w:t>
            </w:r>
            <w:proofErr w:type="spellStart"/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Концедента</w:t>
            </w:r>
            <w:proofErr w:type="spellEnd"/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о возникновении таких расходов, на основании чего Концедент принимает решение о компенсации таких убытков при расторжении КС либо раньше</w:t>
            </w:r>
            <w:proofErr w:type="gramEnd"/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E4F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2E4F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9" w:type="dxa"/>
          </w:tcPr>
          <w:p w:rsidR="00662F93" w:rsidRPr="003160CE" w:rsidRDefault="00662F93" w:rsidP="000F7CF1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17</w:t>
            </w:r>
          </w:p>
          <w:p w:rsidR="00662F93" w:rsidRPr="003160CE" w:rsidRDefault="00662F93" w:rsidP="000F7CF1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пункт 3.4</w:t>
            </w:r>
          </w:p>
        </w:tc>
        <w:tc>
          <w:tcPr>
            <w:tcW w:w="7294" w:type="dxa"/>
          </w:tcPr>
          <w:p w:rsidR="00662F93" w:rsidRPr="003160CE" w:rsidRDefault="00662F93" w:rsidP="00334087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Текущей редакцией предусмотрена годовая Банковская гарантия. Считаем, что Банковская гарантия должна выдаваться на каждый создаваемый и (или) реконструируемый объект капитального строительства в соответствии с Градостроительным кодексом и действовать от начала строительства и (или) реконструкции такого объекта до срока ввода его в эксплуатацию</w:t>
            </w:r>
          </w:p>
        </w:tc>
        <w:tc>
          <w:tcPr>
            <w:tcW w:w="4409" w:type="dxa"/>
          </w:tcPr>
          <w:p w:rsidR="00662F93" w:rsidRPr="003160CE" w:rsidRDefault="00662F93" w:rsidP="00F649B0">
            <w:pPr>
              <w:pStyle w:val="2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Восстановление баланса интересов сторон при неспособности Концессионера исполнять взятые на себя обязательства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E4F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E4F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89" w:type="dxa"/>
          </w:tcPr>
          <w:p w:rsidR="00662F93" w:rsidRPr="003160CE" w:rsidRDefault="00662F93" w:rsidP="003160CE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Приложение 17</w:t>
            </w:r>
          </w:p>
          <w:p w:rsidR="00662F93" w:rsidRPr="003160CE" w:rsidRDefault="00662F93" w:rsidP="003160CE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пункт 3.8</w:t>
            </w:r>
          </w:p>
        </w:tc>
        <w:tc>
          <w:tcPr>
            <w:tcW w:w="7294" w:type="dxa"/>
          </w:tcPr>
          <w:p w:rsidR="00662F93" w:rsidRPr="003160CE" w:rsidRDefault="00662F93" w:rsidP="003160CE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proofErr w:type="gramStart"/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Сумму, подлежащую выплате в каждом году обеспечения исполнения обязательств Концессионера предлагается</w:t>
            </w:r>
            <w:proofErr w:type="gramEnd"/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установить в размере суммы отдельно строящегося, реконструируемого объекта Соглашения и (или) Иного имущества</w:t>
            </w:r>
          </w:p>
        </w:tc>
        <w:tc>
          <w:tcPr>
            <w:tcW w:w="4409" w:type="dxa"/>
          </w:tcPr>
          <w:p w:rsidR="00662F93" w:rsidRPr="003160CE" w:rsidRDefault="00662F93" w:rsidP="003160CE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Восстановление баланса интересов сторон при неспособности Концессионера исполнять взятые на себя обязательства. По предложению инициатора размер выплачиваемой банковской гарантии составляет 20,8 тыс. рублей в год, что в 10 000 раз ниже средней стоимости возводимого в рамках КС объекта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E4F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E4F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89" w:type="dxa"/>
          </w:tcPr>
          <w:p w:rsidR="00662F93" w:rsidRPr="003160CE" w:rsidRDefault="00662F93" w:rsidP="00C72D74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Дополнить Приложение 17</w:t>
            </w:r>
          </w:p>
        </w:tc>
        <w:tc>
          <w:tcPr>
            <w:tcW w:w="7294" w:type="dxa"/>
          </w:tcPr>
          <w:p w:rsidR="00662F93" w:rsidRPr="003160CE" w:rsidRDefault="00662F93" w:rsidP="00C72D74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Дополнить: «Возникновение особого обстоятельства не является условием не предоставления банковской гарантии </w:t>
            </w:r>
            <w:proofErr w:type="spellStart"/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Концеденту</w:t>
            </w:r>
            <w:proofErr w:type="spellEnd"/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при соответствующем неисполнении Концессионером своих обязательств по Концессионному соглашению»</w:t>
            </w:r>
          </w:p>
        </w:tc>
        <w:tc>
          <w:tcPr>
            <w:tcW w:w="4409" w:type="dxa"/>
          </w:tcPr>
          <w:p w:rsidR="00662F93" w:rsidRPr="003160CE" w:rsidRDefault="00662F93" w:rsidP="00C72D74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Восстановление баланса интересов сторон </w:t>
            </w:r>
          </w:p>
        </w:tc>
      </w:tr>
      <w:tr w:rsidR="00662F93" w:rsidRPr="003160CE" w:rsidTr="00D504F7">
        <w:tc>
          <w:tcPr>
            <w:tcW w:w="568" w:type="dxa"/>
          </w:tcPr>
          <w:p w:rsidR="00662F93" w:rsidRDefault="00662F93" w:rsidP="002E4F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E4F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89" w:type="dxa"/>
          </w:tcPr>
          <w:p w:rsidR="00662F93" w:rsidRDefault="00662F93" w:rsidP="00C72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20 </w:t>
            </w:r>
          </w:p>
          <w:p w:rsidR="00662F93" w:rsidRPr="003651FF" w:rsidRDefault="00662F93" w:rsidP="00041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2 (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>)</w:t>
            </w:r>
            <w:r w:rsidRPr="003651F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3651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94" w:type="dxa"/>
          </w:tcPr>
          <w:p w:rsidR="00662F93" w:rsidRPr="00C72D74" w:rsidRDefault="00662F93" w:rsidP="000C3E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исключить</w:t>
            </w:r>
          </w:p>
        </w:tc>
        <w:tc>
          <w:tcPr>
            <w:tcW w:w="4409" w:type="dxa"/>
          </w:tcPr>
          <w:p w:rsidR="00662F93" w:rsidRPr="003160CE" w:rsidRDefault="00662F93" w:rsidP="00C72D74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Default="002E4FFA" w:rsidP="00C72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289" w:type="dxa"/>
          </w:tcPr>
          <w:p w:rsidR="00662F93" w:rsidRDefault="00662F93" w:rsidP="00C72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20</w:t>
            </w:r>
          </w:p>
          <w:p w:rsidR="00662F93" w:rsidRPr="003160CE" w:rsidRDefault="00662F93" w:rsidP="00C72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2 (с)</w:t>
            </w:r>
          </w:p>
        </w:tc>
        <w:tc>
          <w:tcPr>
            <w:tcW w:w="7294" w:type="dxa"/>
          </w:tcPr>
          <w:p w:rsidR="00662F93" w:rsidRPr="00C72D74" w:rsidRDefault="00662F93" w:rsidP="00C72D74">
            <w:pPr>
              <w:jc w:val="both"/>
              <w:rPr>
                <w:rFonts w:ascii="Times New Roman" w:hAnsi="Times New Roman" w:cs="Times New Roman"/>
              </w:rPr>
            </w:pPr>
            <w:r w:rsidRPr="00C72D74">
              <w:rPr>
                <w:rFonts w:ascii="Times New Roman" w:hAnsi="Times New Roman" w:cs="Times New Roman"/>
              </w:rPr>
              <w:t xml:space="preserve">изложить в следующей редакции: «В срок не позднее: 14 (четырнадцати) календарных дней </w:t>
            </w:r>
            <w:proofErr w:type="gramStart"/>
            <w:r w:rsidRPr="00C72D74">
              <w:rPr>
                <w:rFonts w:ascii="Times New Roman" w:hAnsi="Times New Roman" w:cs="Times New Roman"/>
              </w:rPr>
              <w:t>с даты согласования</w:t>
            </w:r>
            <w:proofErr w:type="gramEnd"/>
            <w:r w:rsidRPr="00C72D74">
              <w:rPr>
                <w:rFonts w:ascii="Times New Roman" w:hAnsi="Times New Roman" w:cs="Times New Roman"/>
              </w:rPr>
              <w:t xml:space="preserve"> Инвестиционной программы Концедентом и Органом регулирования Архангельская область утверждает в соответствии с Применимым правом Инвестиционную программу Концессионера;</w:t>
            </w:r>
          </w:p>
          <w:p w:rsidR="00662F93" w:rsidRPr="003160CE" w:rsidRDefault="00662F93" w:rsidP="00C72D74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proofErr w:type="gramStart"/>
            <w:r w:rsidRPr="00C72D7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14 (четырнадцати) календарных дней с даты утверждения Инвестиционной программы Орган регулирования устанавливает в соответствии с Применимым правом и условиями Концессионного соглашения Тарифы, при условии исполнения Концессионером в предусмотренном Применимым правом порядке своих обязательств по разработке и представлению предложения об установлении Тарифа.»</w:t>
            </w:r>
            <w:proofErr w:type="gramEnd"/>
          </w:p>
        </w:tc>
        <w:tc>
          <w:tcPr>
            <w:tcW w:w="4409" w:type="dxa"/>
          </w:tcPr>
          <w:p w:rsidR="00662F93" w:rsidRPr="003160CE" w:rsidRDefault="00662F93" w:rsidP="00C72D74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Default="002E4FFA" w:rsidP="00C16B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3289" w:type="dxa"/>
          </w:tcPr>
          <w:p w:rsidR="00662F93" w:rsidRDefault="00662F93" w:rsidP="00C16B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20</w:t>
            </w:r>
          </w:p>
          <w:p w:rsidR="00662F93" w:rsidRDefault="00662F93" w:rsidP="00C16B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2</w:t>
            </w:r>
          </w:p>
        </w:tc>
        <w:tc>
          <w:tcPr>
            <w:tcW w:w="7294" w:type="dxa"/>
          </w:tcPr>
          <w:p w:rsidR="00662F93" w:rsidRPr="00C72D74" w:rsidRDefault="00662F93" w:rsidP="00905E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добавить пункт (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F3591A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F3591A">
              <w:rPr>
                <w:rFonts w:ascii="Times New Roman" w:hAnsi="Times New Roman" w:cs="Times New Roman"/>
              </w:rPr>
              <w:t xml:space="preserve">«В срок не позднее 40 (сорока) календарных дней </w:t>
            </w:r>
            <w:proofErr w:type="gramStart"/>
            <w:r w:rsidRPr="00F3591A">
              <w:rPr>
                <w:rFonts w:ascii="Times New Roman" w:hAnsi="Times New Roman" w:cs="Times New Roman"/>
              </w:rPr>
              <w:t>с даты представления</w:t>
            </w:r>
            <w:proofErr w:type="gramEnd"/>
            <w:r w:rsidRPr="00F3591A">
              <w:rPr>
                <w:rFonts w:ascii="Times New Roman" w:hAnsi="Times New Roman" w:cs="Times New Roman"/>
              </w:rPr>
              <w:t xml:space="preserve"> Концессионером указанных в пункте </w:t>
            </w:r>
            <w:r w:rsidR="00905E4A">
              <w:rPr>
                <w:rFonts w:ascii="Times New Roman" w:hAnsi="Times New Roman" w:cs="Times New Roman"/>
              </w:rPr>
              <w:t>9.1 (а)</w:t>
            </w:r>
            <w:r w:rsidRPr="00F3591A">
              <w:rPr>
                <w:rFonts w:ascii="Times New Roman" w:hAnsi="Times New Roman" w:cs="Times New Roman"/>
              </w:rPr>
              <w:t xml:space="preserve"> документов Концедент и Архангельская область согласовывают указанные в пункте </w:t>
            </w:r>
            <w:r w:rsidR="00905E4A">
              <w:rPr>
                <w:rFonts w:ascii="Times New Roman" w:hAnsi="Times New Roman" w:cs="Times New Roman"/>
              </w:rPr>
              <w:t xml:space="preserve">8.4 </w:t>
            </w:r>
            <w:r w:rsidRPr="00F3591A">
              <w:rPr>
                <w:rFonts w:ascii="Times New Roman" w:hAnsi="Times New Roman" w:cs="Times New Roman"/>
              </w:rPr>
              <w:t>условия Соглашения о финансировании»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09" w:type="dxa"/>
          </w:tcPr>
          <w:p w:rsidR="00662F93" w:rsidRPr="003160CE" w:rsidRDefault="00662F93" w:rsidP="00C72D74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662F93" w:rsidRPr="003160CE" w:rsidTr="00D504F7">
        <w:tc>
          <w:tcPr>
            <w:tcW w:w="568" w:type="dxa"/>
          </w:tcPr>
          <w:p w:rsidR="00662F93" w:rsidRPr="003160CE" w:rsidRDefault="00662F93" w:rsidP="002E4F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E4F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89" w:type="dxa"/>
          </w:tcPr>
          <w:p w:rsidR="00662F93" w:rsidRPr="003160CE" w:rsidRDefault="00662F93" w:rsidP="000F7CF1">
            <w:pPr>
              <w:jc w:val="center"/>
              <w:rPr>
                <w:rFonts w:ascii="Times New Roman" w:hAnsi="Times New Roman" w:cs="Times New Roman"/>
              </w:rPr>
            </w:pPr>
            <w:r w:rsidRPr="003160CE">
              <w:rPr>
                <w:rFonts w:ascii="Times New Roman" w:hAnsi="Times New Roman" w:cs="Times New Roman"/>
              </w:rPr>
              <w:t>По тексту Концессионного соглашения и приложениям к нему</w:t>
            </w:r>
          </w:p>
        </w:tc>
        <w:tc>
          <w:tcPr>
            <w:tcW w:w="7294" w:type="dxa"/>
          </w:tcPr>
          <w:p w:rsidR="00662F93" w:rsidRPr="003160CE" w:rsidRDefault="00662F93" w:rsidP="00D00D23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160C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Необходимо исправить орфографические ошибки, восстановить потерянные слова (необходимые по смыслу формулировок)</w:t>
            </w:r>
          </w:p>
        </w:tc>
        <w:tc>
          <w:tcPr>
            <w:tcW w:w="4409" w:type="dxa"/>
          </w:tcPr>
          <w:p w:rsidR="00662F93" w:rsidRPr="003160CE" w:rsidRDefault="00662F93" w:rsidP="00EC7D40">
            <w:pPr>
              <w:pStyle w:val="2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</w:tbl>
    <w:p w:rsidR="00216C2B" w:rsidRPr="00905E4A" w:rsidRDefault="00216C2B" w:rsidP="00312216">
      <w:pPr>
        <w:rPr>
          <w:rFonts w:ascii="Times New Roman" w:hAnsi="Times New Roman" w:cs="Times New Roman"/>
          <w:b/>
          <w:sz w:val="32"/>
          <w:szCs w:val="32"/>
        </w:rPr>
      </w:pPr>
    </w:p>
    <w:p w:rsidR="002E4FFA" w:rsidRPr="00D504F7" w:rsidRDefault="002E4FFA" w:rsidP="00312216">
      <w:pPr>
        <w:rPr>
          <w:rFonts w:ascii="Times New Roman" w:hAnsi="Times New Roman" w:cs="Times New Roman"/>
          <w:b/>
          <w:sz w:val="20"/>
          <w:szCs w:val="20"/>
        </w:rPr>
      </w:pPr>
    </w:p>
    <w:p w:rsidR="007277D2" w:rsidRPr="00216C2B" w:rsidRDefault="007277D2" w:rsidP="007277D2">
      <w:pPr>
        <w:jc w:val="center"/>
        <w:rPr>
          <w:rFonts w:ascii="Times New Roman" w:hAnsi="Times New Roman" w:cs="Times New Roman"/>
          <w:sz w:val="26"/>
          <w:szCs w:val="26"/>
        </w:rPr>
      </w:pPr>
      <w:r w:rsidRPr="00216C2B">
        <w:rPr>
          <w:rFonts w:ascii="Times New Roman" w:hAnsi="Times New Roman" w:cs="Times New Roman"/>
          <w:sz w:val="26"/>
          <w:szCs w:val="26"/>
        </w:rPr>
        <w:t>Разногласия к проекту договора аренды земельного участка</w:t>
      </w:r>
      <w:r w:rsidR="00216C2B" w:rsidRPr="00216C2B">
        <w:rPr>
          <w:rFonts w:ascii="Times New Roman" w:hAnsi="Times New Roman" w:cs="Times New Roman"/>
          <w:sz w:val="26"/>
          <w:szCs w:val="26"/>
        </w:rPr>
        <w:t xml:space="preserve"> (Приложение 13)</w:t>
      </w:r>
    </w:p>
    <w:tbl>
      <w:tblPr>
        <w:tblStyle w:val="a5"/>
        <w:tblW w:w="15285" w:type="dxa"/>
        <w:tblLayout w:type="fixed"/>
        <w:tblLook w:val="04A0" w:firstRow="1" w:lastRow="0" w:firstColumn="1" w:lastColumn="0" w:noHBand="0" w:noVBand="1"/>
      </w:tblPr>
      <w:tblGrid>
        <w:gridCol w:w="7479"/>
        <w:gridCol w:w="7806"/>
      </w:tblGrid>
      <w:tr w:rsidR="007277D2" w:rsidRPr="00216C2B" w:rsidTr="00A7207F">
        <w:tc>
          <w:tcPr>
            <w:tcW w:w="7479" w:type="dxa"/>
          </w:tcPr>
          <w:p w:rsidR="007277D2" w:rsidRPr="00216C2B" w:rsidRDefault="007277D2" w:rsidP="00A720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16C2B">
              <w:rPr>
                <w:rFonts w:ascii="Times New Roman" w:eastAsia="Calibri" w:hAnsi="Times New Roman" w:cs="Times New Roman"/>
                <w:b/>
              </w:rPr>
              <w:t>РВК</w:t>
            </w:r>
          </w:p>
        </w:tc>
        <w:tc>
          <w:tcPr>
            <w:tcW w:w="7806" w:type="dxa"/>
          </w:tcPr>
          <w:p w:rsidR="007277D2" w:rsidRPr="00216C2B" w:rsidRDefault="007277D2" w:rsidP="00A7207F">
            <w:pPr>
              <w:ind w:right="-6" w:firstLine="357"/>
              <w:contextualSpacing/>
              <w:jc w:val="center"/>
              <w:rPr>
                <w:b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Город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A720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Департамент муниципального имущества Администрации муниципального образования «Город Архангельск»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, именуемый в дальнейшем «</w:t>
            </w:r>
            <w:r w:rsidRPr="00216C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Арендодатель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», ИНН 2901078408, ОГРН 1022900545249, дата регистрации 26.09.1996, наименование регистрирующего органа: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ИФНС России по г. Архангельску, КПП 290101001, адрес: 163000, г. Архангельск, пл. В.И. Ленина 5, действующий от имени и в интересах муниципального образования «Город Архангельск» на основании утвержденного Постановлением главы муниципального образования </w:t>
            </w:r>
            <w:proofErr w:type="spell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мером</w:t>
            </w:r>
            <w:proofErr w:type="spell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грода</w:t>
            </w:r>
            <w:proofErr w:type="spell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Архангельска от 18.02.2014 № 120 Положения о департаменте муниципального имущества мэрии </w:t>
            </w:r>
            <w:proofErr w:type="spell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грода</w:t>
            </w:r>
            <w:proofErr w:type="spell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Архангельска в редакции, утвержденной Постановлением главы муниципального образования «Город Архангельск» от 22.12.2015 № 79 «О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внесении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изменений в постановление мэра города от 18.02.2014 № 120 и в Положение о департаменте муниципального имущества мэрии города Архангельска», которым утверждено «Положение о департаменте муниципального имущества Администрации муниципального образования «Город Архангельск», в лице [●],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с одной стороны, и</w:t>
            </w:r>
          </w:p>
          <w:p w:rsidR="007277D2" w:rsidRPr="00216C2B" w:rsidRDefault="007277D2" w:rsidP="00A7207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Calibri" w:hAnsi="Times New Roman" w:cs="Times New Roman"/>
                <w:b/>
              </w:rPr>
              <w:t>Общество с ограниченной ответственностью «РВК-центр»</w:t>
            </w:r>
            <w:r w:rsidRPr="00216C2B">
              <w:rPr>
                <w:rFonts w:ascii="Times New Roman" w:eastAsia="Calibri" w:hAnsi="Times New Roman" w:cs="Times New Roman"/>
              </w:rPr>
              <w:t xml:space="preserve"> в лице генерального директора Рычкова Андрея Владимировича, действующего на основании Устава, именуемое в дальнейшем «</w:t>
            </w:r>
            <w:r w:rsidRPr="00216C2B">
              <w:rPr>
                <w:rFonts w:ascii="Times New Roman" w:eastAsia="Calibri" w:hAnsi="Times New Roman" w:cs="Times New Roman"/>
                <w:b/>
                <w:i/>
              </w:rPr>
              <w:t>Концессионер</w:t>
            </w:r>
            <w:r w:rsidRPr="00216C2B">
              <w:rPr>
                <w:rFonts w:ascii="Times New Roman" w:eastAsia="Calibri" w:hAnsi="Times New Roman" w:cs="Times New Roman"/>
              </w:rPr>
              <w:t xml:space="preserve">», 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с другой стороны,</w:t>
            </w:r>
          </w:p>
          <w:p w:rsidR="007277D2" w:rsidRPr="00216C2B" w:rsidRDefault="007277D2" w:rsidP="00A720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далее совместно именуемые «</w:t>
            </w:r>
            <w:r w:rsidRPr="00216C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Стороны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», а по отдельности – «</w:t>
            </w:r>
            <w:r w:rsidRPr="00216C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Сторона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», </w:t>
            </w:r>
          </w:p>
          <w:p w:rsidR="007277D2" w:rsidRPr="00216C2B" w:rsidRDefault="007277D2" w:rsidP="00A720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del w:id="11" w:author="Иволжатов Алексей Викторович" w:date="2017-12-01T13:27:00Z">
              <w:r w:rsidRPr="00216C2B">
                <w:rPr>
                  <w:rFonts w:ascii="Times New Roman" w:eastAsia="Times New Roman" w:hAnsi="Times New Roman" w:cs="Times New Roman"/>
                  <w:lang w:eastAsia="ru-RU"/>
                </w:rPr>
                <w:delText xml:space="preserve">в соответствии с </w:delText>
              </w:r>
            </w:del>
            <w:r w:rsidRPr="00216C2B">
              <w:rPr>
                <w:rFonts w:ascii="Times New Roman" w:eastAsia="Calibri" w:hAnsi="Times New Roman" w:cs="Times New Roman"/>
              </w:rPr>
              <w:t xml:space="preserve">концессионным соглашением в отношении отдельных объектов централизованных систем водоснабжения и водоотведения, </w:t>
            </w:r>
            <w:del w:id="12" w:author="Иволжатов Алексей Викторович" w:date="2017-11-23T11:13:00Z">
              <w:r w:rsidRPr="00216C2B" w:rsidDel="008D2485">
                <w:rPr>
                  <w:rFonts w:ascii="Times New Roman" w:eastAsia="Calibri" w:hAnsi="Times New Roman" w:cs="Times New Roman"/>
                </w:rPr>
                <w:delText xml:space="preserve">находящихся на территории города Архангельска, </w:delText>
              </w:r>
            </w:del>
            <w:del w:id="13" w:author="Иволжатов Алексей Викторович" w:date="2017-12-01T13:26:00Z">
              <w:r w:rsidRPr="00216C2B" w:rsidDel="00D03E49">
                <w:rPr>
                  <w:rFonts w:ascii="Times New Roman" w:eastAsia="Calibri" w:hAnsi="Times New Roman" w:cs="Times New Roman"/>
                </w:rPr>
                <w:delText>закрепленных</w:delText>
              </w:r>
            </w:del>
            <w:ins w:id="14" w:author="Иволжатов Алексей Викторович" w:date="2017-12-01T13:26:00Z">
              <w:r w:rsidRPr="00216C2B">
                <w:rPr>
                  <w:rFonts w:ascii="Times New Roman" w:eastAsia="Calibri" w:hAnsi="Times New Roman" w:cs="Times New Roman"/>
                </w:rPr>
                <w:t>принадлежащих</w:t>
              </w:r>
            </w:ins>
            <w:r w:rsidRPr="00216C2B">
              <w:rPr>
                <w:rFonts w:ascii="Times New Roman" w:eastAsia="Calibri" w:hAnsi="Times New Roman" w:cs="Times New Roman"/>
              </w:rPr>
              <w:t xml:space="preserve"> на праве </w:t>
            </w:r>
            <w:del w:id="15" w:author="Иволжатов Алексей Викторович" w:date="2017-12-01T13:27:00Z">
              <w:r w:rsidRPr="00216C2B" w:rsidDel="00D03E49">
                <w:rPr>
                  <w:rFonts w:ascii="Times New Roman" w:eastAsia="Calibri" w:hAnsi="Times New Roman" w:cs="Times New Roman"/>
                </w:rPr>
                <w:delText>хозяйственного ведения за Муниципальным унитарным предприятием «Водоканал»</w:delText>
              </w:r>
            </w:del>
            <w:ins w:id="16" w:author="Иволжатов Алексей Викторович" w:date="2017-12-01T13:27:00Z">
              <w:r w:rsidRPr="00216C2B">
                <w:rPr>
                  <w:rFonts w:ascii="Times New Roman" w:eastAsia="Calibri" w:hAnsi="Times New Roman" w:cs="Times New Roman"/>
                </w:rPr>
                <w:t>собственности</w:t>
              </w:r>
            </w:ins>
            <w:r w:rsidRPr="00216C2B">
              <w:rPr>
                <w:rFonts w:ascii="Times New Roman" w:eastAsia="Calibri" w:hAnsi="Times New Roman" w:cs="Times New Roman"/>
              </w:rPr>
              <w:t xml:space="preserve"> муниципально</w:t>
            </w:r>
            <w:ins w:id="17" w:author="Иволжатов Алексей Викторович" w:date="2017-12-01T13:27:00Z">
              <w:r w:rsidRPr="00216C2B">
                <w:rPr>
                  <w:rFonts w:ascii="Times New Roman" w:eastAsia="Calibri" w:hAnsi="Times New Roman" w:cs="Times New Roman"/>
                </w:rPr>
                <w:t>му</w:t>
              </w:r>
            </w:ins>
            <w:del w:id="18" w:author="Иволжатов Алексей Викторович" w:date="2017-12-01T13:27:00Z">
              <w:r w:rsidRPr="00216C2B" w:rsidDel="00D03E49">
                <w:rPr>
                  <w:rFonts w:ascii="Times New Roman" w:eastAsia="Calibri" w:hAnsi="Times New Roman" w:cs="Times New Roman"/>
                </w:rPr>
                <w:delText>го</w:delText>
              </w:r>
            </w:del>
            <w:r w:rsidRPr="00216C2B">
              <w:rPr>
                <w:rFonts w:ascii="Times New Roman" w:eastAsia="Calibri" w:hAnsi="Times New Roman" w:cs="Times New Roman"/>
              </w:rPr>
              <w:t xml:space="preserve"> образовани</w:t>
            </w:r>
            <w:ins w:id="19" w:author="Иволжатов Алексей Викторович" w:date="2017-12-01T13:27:00Z">
              <w:r w:rsidRPr="00216C2B">
                <w:rPr>
                  <w:rFonts w:ascii="Times New Roman" w:eastAsia="Calibri" w:hAnsi="Times New Roman" w:cs="Times New Roman"/>
                </w:rPr>
                <w:t>ю</w:t>
              </w:r>
            </w:ins>
            <w:del w:id="20" w:author="Иволжатов Алексей Викторович" w:date="2017-12-01T13:27:00Z">
              <w:r w:rsidRPr="00216C2B" w:rsidDel="00D03E49">
                <w:rPr>
                  <w:rFonts w:ascii="Times New Roman" w:eastAsia="Calibri" w:hAnsi="Times New Roman" w:cs="Times New Roman"/>
                </w:rPr>
                <w:delText>я</w:delText>
              </w:r>
            </w:del>
            <w:r w:rsidRPr="00216C2B">
              <w:rPr>
                <w:rFonts w:ascii="Times New Roman" w:eastAsia="Calibri" w:hAnsi="Times New Roman" w:cs="Times New Roman"/>
              </w:rPr>
              <w:t xml:space="preserve"> «Город Архангельск» от «___» ____________ 2018 года (далее – «</w:t>
            </w:r>
            <w:r w:rsidRPr="00216C2B">
              <w:rPr>
                <w:rFonts w:ascii="Times New Roman" w:eastAsia="Calibri" w:hAnsi="Times New Roman" w:cs="Times New Roman"/>
                <w:b/>
                <w:i/>
              </w:rPr>
              <w:t>Концессионное соглашение</w:t>
            </w:r>
            <w:r w:rsidRPr="00216C2B">
              <w:rPr>
                <w:rFonts w:ascii="Times New Roman" w:eastAsia="Calibri" w:hAnsi="Times New Roman" w:cs="Times New Roman"/>
              </w:rPr>
              <w:t>»)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, заключили настоящий Договор аренды земельных участков (далее – «</w:t>
            </w:r>
            <w:r w:rsidRPr="00216C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Договор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») о нижеследующем:</w:t>
            </w:r>
          </w:p>
        </w:tc>
        <w:tc>
          <w:tcPr>
            <w:tcW w:w="7806" w:type="dxa"/>
          </w:tcPr>
          <w:p w:rsidR="007277D2" w:rsidRPr="00216C2B" w:rsidRDefault="007277D2" w:rsidP="00A7207F">
            <w:pPr>
              <w:ind w:right="-6" w:firstLine="35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Администрация муниципального образования «Город Архангельск»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, именуемая в дальнейшем </w:t>
            </w:r>
            <w:r w:rsidRPr="00216C2B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Pr="00216C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Арендодатель»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в лице 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заместителя Главы муниципального образования «Город Архангельск» по вопросам экономического развития и финансам ___________________________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, действующего  на  основании  доверенности  от ______________ серии ________________, 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с одной стороны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, и</w:t>
            </w:r>
          </w:p>
          <w:p w:rsidR="007277D2" w:rsidRPr="00216C2B" w:rsidRDefault="007277D2" w:rsidP="00A7207F">
            <w:pPr>
              <w:spacing w:after="120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6C2B">
              <w:rPr>
                <w:rFonts w:ascii="Times New Roman" w:hAnsi="Times New Roman" w:cs="Times New Roman"/>
                <w:b/>
              </w:rPr>
              <w:t>АРЕНДАТОР</w:t>
            </w:r>
            <w:r w:rsidRPr="00216C2B">
              <w:rPr>
                <w:rFonts w:ascii="Times New Roman" w:hAnsi="Times New Roman" w:cs="Times New Roman"/>
                <w:bCs/>
              </w:rPr>
              <w:t>,</w:t>
            </w:r>
            <w:r w:rsidRPr="00216C2B">
              <w:rPr>
                <w:rFonts w:ascii="Times New Roman" w:hAnsi="Times New Roman" w:cs="Times New Roman"/>
              </w:rPr>
              <w:t xml:space="preserve"> именуемый в дальнейшем </w:t>
            </w:r>
            <w:r w:rsidRPr="00216C2B">
              <w:rPr>
                <w:rFonts w:ascii="Times New Roman" w:hAnsi="Times New Roman" w:cs="Times New Roman"/>
                <w:b/>
                <w:i/>
              </w:rPr>
              <w:t>«Арендатор»</w:t>
            </w:r>
            <w:r w:rsidRPr="00216C2B">
              <w:rPr>
                <w:rFonts w:ascii="Times New Roman" w:hAnsi="Times New Roman" w:cs="Times New Roman"/>
                <w:b/>
              </w:rPr>
              <w:t>,</w:t>
            </w:r>
            <w:r w:rsidRPr="00216C2B">
              <w:rPr>
                <w:rFonts w:ascii="Times New Roman" w:hAnsi="Times New Roman" w:cs="Times New Roman"/>
              </w:rPr>
              <w:t xml:space="preserve"> в лице _________________________________________ действующего на основании ________________________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 другой стороны, 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в соответствии с Концессионным соглашением</w:t>
            </w:r>
            <w:r w:rsidRPr="00216C2B">
              <w:rPr>
                <w:rFonts w:ascii="Times New Roman" w:hAnsi="Times New Roman"/>
              </w:rPr>
              <w:t xml:space="preserve"> в отношении отдельных объектов централизованных систем водоснабжения и водоотведения, принадлежащих на праве собственности муниципальному образованию «Город Архангельск» (далее Концессионное соглашение) заключили  настоящий договор о нижеследующем: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7277D2" w:rsidRPr="00216C2B" w:rsidRDefault="007277D2" w:rsidP="00A7207F">
            <w:pPr>
              <w:ind w:right="-96" w:firstLine="709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7277D2" w:rsidRPr="00216C2B" w:rsidRDefault="007277D2" w:rsidP="00A7207F">
            <w:pPr>
              <w:ind w:right="-6" w:firstLine="357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7277D2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160"/>
              <w:ind w:left="567" w:hanging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Арендодатель обязуется предоставить </w:t>
            </w:r>
            <w:r w:rsidRPr="00216C2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во временное владение и пользование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, а Арендатор обязуется принять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следующие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земельный участок (далее – «</w:t>
            </w:r>
            <w:r w:rsidRPr="00216C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Земельный участок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»):</w:t>
            </w:r>
          </w:p>
          <w:p w:rsidR="007277D2" w:rsidRPr="00216C2B" w:rsidRDefault="007277D2" w:rsidP="00A7207F"/>
        </w:tc>
        <w:tc>
          <w:tcPr>
            <w:tcW w:w="7806" w:type="dxa"/>
          </w:tcPr>
          <w:p w:rsidR="007277D2" w:rsidRPr="00216C2B" w:rsidRDefault="007277D2" w:rsidP="007277D2">
            <w:pPr>
              <w:pStyle w:val="a1"/>
              <w:numPr>
                <w:ilvl w:val="1"/>
                <w:numId w:val="5"/>
              </w:numPr>
              <w:ind w:right="-9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«Арендодатель»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обязуется передать, а </w:t>
            </w:r>
            <w:r w:rsidRPr="00216C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«Арендатор»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принять в аренду земельный участок: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7"/>
              <w:gridCol w:w="1842"/>
              <w:gridCol w:w="1859"/>
              <w:gridCol w:w="1763"/>
              <w:gridCol w:w="1872"/>
            </w:tblGrid>
            <w:tr w:rsidR="007277D2" w:rsidRPr="00216C2B" w:rsidTr="00A7207F">
              <w:tc>
                <w:tcPr>
                  <w:tcW w:w="2127" w:type="dxa"/>
                </w:tcPr>
                <w:p w:rsidR="007277D2" w:rsidRPr="00216C2B" w:rsidRDefault="007277D2" w:rsidP="00A7207F">
                  <w:pPr>
                    <w:widowControl w:val="0"/>
                    <w:tabs>
                      <w:tab w:val="left" w:pos="5399"/>
                    </w:tabs>
                    <w:autoSpaceDE w:val="0"/>
                    <w:autoSpaceDN w:val="0"/>
                    <w:adjustRightInd w:val="0"/>
                    <w:spacing w:after="240" w:line="240" w:lineRule="auto"/>
                    <w:jc w:val="both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216C2B">
                    <w:rPr>
                      <w:rFonts w:ascii="Times New Roman" w:eastAsia="Times New Roman" w:hAnsi="Times New Roman" w:cs="Times New Roman"/>
                      <w:lang w:eastAsia="ru-RU"/>
                    </w:rPr>
                    <w:t>Кадастровый номер</w:t>
                  </w:r>
                </w:p>
              </w:tc>
              <w:tc>
                <w:tcPr>
                  <w:tcW w:w="1842" w:type="dxa"/>
                </w:tcPr>
                <w:p w:rsidR="007277D2" w:rsidRPr="00216C2B" w:rsidRDefault="007277D2" w:rsidP="00A7207F">
                  <w:pPr>
                    <w:widowControl w:val="0"/>
                    <w:tabs>
                      <w:tab w:val="left" w:pos="5399"/>
                    </w:tabs>
                    <w:autoSpaceDE w:val="0"/>
                    <w:autoSpaceDN w:val="0"/>
                    <w:adjustRightInd w:val="0"/>
                    <w:spacing w:after="240" w:line="240" w:lineRule="auto"/>
                    <w:jc w:val="both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216C2B">
                    <w:rPr>
                      <w:rFonts w:ascii="Times New Roman" w:eastAsia="Calibri" w:hAnsi="Times New Roman" w:cs="Times New Roman"/>
                      <w:lang w:eastAsia="ru-RU"/>
                    </w:rPr>
                    <w:t>Адрес</w:t>
                  </w:r>
                </w:p>
              </w:tc>
              <w:tc>
                <w:tcPr>
                  <w:tcW w:w="1859" w:type="dxa"/>
                </w:tcPr>
                <w:p w:rsidR="007277D2" w:rsidRPr="00216C2B" w:rsidRDefault="007277D2" w:rsidP="00A7207F">
                  <w:pPr>
                    <w:widowControl w:val="0"/>
                    <w:tabs>
                      <w:tab w:val="left" w:pos="5399"/>
                    </w:tabs>
                    <w:autoSpaceDE w:val="0"/>
                    <w:autoSpaceDN w:val="0"/>
                    <w:adjustRightInd w:val="0"/>
                    <w:spacing w:after="240" w:line="240" w:lineRule="auto"/>
                    <w:jc w:val="both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216C2B">
                    <w:rPr>
                      <w:rFonts w:ascii="Times New Roman" w:eastAsia="Calibri" w:hAnsi="Times New Roman" w:cs="Times New Roman"/>
                      <w:lang w:eastAsia="ru-RU"/>
                    </w:rPr>
                    <w:t>Площадь</w:t>
                  </w:r>
                </w:p>
              </w:tc>
              <w:tc>
                <w:tcPr>
                  <w:tcW w:w="1763" w:type="dxa"/>
                </w:tcPr>
                <w:p w:rsidR="007277D2" w:rsidRPr="00216C2B" w:rsidRDefault="007277D2" w:rsidP="00A7207F">
                  <w:pPr>
                    <w:widowControl w:val="0"/>
                    <w:tabs>
                      <w:tab w:val="left" w:pos="5399"/>
                    </w:tabs>
                    <w:autoSpaceDE w:val="0"/>
                    <w:autoSpaceDN w:val="0"/>
                    <w:adjustRightInd w:val="0"/>
                    <w:spacing w:after="240" w:line="240" w:lineRule="auto"/>
                    <w:jc w:val="both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216C2B">
                    <w:rPr>
                      <w:rFonts w:ascii="Times New Roman" w:eastAsia="Calibri" w:hAnsi="Times New Roman" w:cs="Times New Roman"/>
                      <w:lang w:eastAsia="ru-RU"/>
                    </w:rPr>
                    <w:t>Категория земель</w:t>
                  </w:r>
                </w:p>
              </w:tc>
              <w:tc>
                <w:tcPr>
                  <w:tcW w:w="1872" w:type="dxa"/>
                </w:tcPr>
                <w:p w:rsidR="007277D2" w:rsidRPr="00216C2B" w:rsidRDefault="007277D2" w:rsidP="00A7207F">
                  <w:pPr>
                    <w:widowControl w:val="0"/>
                    <w:tabs>
                      <w:tab w:val="left" w:pos="5399"/>
                    </w:tabs>
                    <w:autoSpaceDE w:val="0"/>
                    <w:autoSpaceDN w:val="0"/>
                    <w:adjustRightInd w:val="0"/>
                    <w:spacing w:after="240" w:line="240" w:lineRule="auto"/>
                    <w:jc w:val="both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216C2B">
                    <w:rPr>
                      <w:rFonts w:ascii="Times New Roman" w:eastAsia="Calibri" w:hAnsi="Times New Roman" w:cs="Times New Roman"/>
                      <w:lang w:eastAsia="ru-RU"/>
                    </w:rPr>
                    <w:t>Вид разрешенного использования</w:t>
                  </w:r>
                </w:p>
              </w:tc>
            </w:tr>
          </w:tbl>
          <w:p w:rsidR="007277D2" w:rsidRPr="00216C2B" w:rsidRDefault="007277D2" w:rsidP="00A7207F">
            <w:pPr>
              <w:ind w:right="-9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277D2" w:rsidRPr="00F52639" w:rsidRDefault="007277D2" w:rsidP="00F52639">
            <w:pPr>
              <w:ind w:right="-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для создания или реконструкции объекта Концессионного соглашения, осуществления Арендатором деятельности с использованием (эксплуатацией) Объекта Концессионного соглашения, а также использован</w:t>
            </w:r>
            <w:r w:rsidR="00F52639">
              <w:rPr>
                <w:rFonts w:ascii="Times New Roman" w:eastAsia="Times New Roman" w:hAnsi="Times New Roman" w:cs="Times New Roman"/>
                <w:lang w:eastAsia="ru-RU"/>
              </w:rPr>
              <w:t>ия Арендатором иного имущества.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7277D2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before="240" w:after="160"/>
              <w:ind w:left="567" w:hanging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Границы Земельных участков обозначены в прилагаемых к Договору кадастровых паспортах Земельных участков (Приложение 1).</w:t>
            </w:r>
          </w:p>
        </w:tc>
        <w:tc>
          <w:tcPr>
            <w:tcW w:w="7806" w:type="dxa"/>
          </w:tcPr>
          <w:p w:rsidR="007277D2" w:rsidRPr="00216C2B" w:rsidRDefault="007277D2" w:rsidP="00A7207F">
            <w:pPr>
              <w:ind w:right="-97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7277D2" w:rsidRPr="00216C2B" w:rsidRDefault="007277D2" w:rsidP="00A7207F">
            <w:pPr>
              <w:ind w:right="-97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Выписка из ЕГРН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F52639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567" w:hanging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1" w:name="_Ref466553341"/>
            <w:bookmarkStart w:id="22" w:name="_Ref468194838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Земельные участки предоставляются для создания и реконструкции Объекта соглашения, осуществления Арендатором деятельности с использованием (эксплуатацией) Объекта соглашения</w:t>
            </w:r>
            <w:bookmarkEnd w:id="21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использования Арендатором </w:t>
            </w:r>
            <w:r w:rsidRPr="00216C2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иного 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имущества.</w:t>
            </w:r>
            <w:bookmarkEnd w:id="22"/>
          </w:p>
          <w:p w:rsidR="007277D2" w:rsidRPr="00216C2B" w:rsidRDefault="007277D2" w:rsidP="00F52639">
            <w:pPr>
              <w:autoSpaceDN w:val="0"/>
              <w:ind w:left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Создание и реконструкция объекта соглашения должна быть осуществлена в сроки и на условиях, установленных заключенным между Арендодателем и Арендат</w:t>
            </w:r>
            <w:r w:rsidR="00F52639">
              <w:rPr>
                <w:rFonts w:ascii="Times New Roman" w:eastAsia="Times New Roman" w:hAnsi="Times New Roman" w:cs="Times New Roman"/>
                <w:lang w:eastAsia="ru-RU"/>
              </w:rPr>
              <w:t>ором Концессионным соглашением.</w:t>
            </w:r>
          </w:p>
          <w:p w:rsidR="007277D2" w:rsidRPr="00F52639" w:rsidRDefault="007277D2" w:rsidP="00F52639">
            <w:pPr>
              <w:autoSpaceDN w:val="0"/>
              <w:ind w:left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Изменение указанных в настоящем пункте условий использования Земельных участков допускается исключи</w:t>
            </w:r>
            <w:r w:rsidR="00F52639">
              <w:rPr>
                <w:rFonts w:ascii="Times New Roman" w:eastAsia="Times New Roman" w:hAnsi="Times New Roman" w:cs="Times New Roman"/>
                <w:lang w:eastAsia="ru-RU"/>
              </w:rPr>
              <w:t>тельно с согласия Арендодателя.</w:t>
            </w:r>
          </w:p>
        </w:tc>
        <w:tc>
          <w:tcPr>
            <w:tcW w:w="7806" w:type="dxa"/>
          </w:tcPr>
          <w:p w:rsidR="007277D2" w:rsidRPr="00216C2B" w:rsidRDefault="007277D2" w:rsidP="00F52639">
            <w:pPr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1.3. 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Создание и реконструкция объекта соглашения должна быть осуществлена в сроки и на условиях, установленных заключенным между Арендодателем и Арендат</w:t>
            </w:r>
            <w:r w:rsidR="00F52639">
              <w:rPr>
                <w:rFonts w:ascii="Times New Roman" w:eastAsia="Times New Roman" w:hAnsi="Times New Roman" w:cs="Times New Roman"/>
                <w:lang w:eastAsia="ru-RU"/>
              </w:rPr>
              <w:t>ором Концессионным соглашением.</w:t>
            </w:r>
          </w:p>
          <w:p w:rsidR="007277D2" w:rsidRPr="00216C2B" w:rsidRDefault="007277D2" w:rsidP="00F52639">
            <w:pPr>
              <w:ind w:right="-97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Изменение указанных в настоящем пункте условий использования Земельных участков допускается исключительно с согласия Арендодателя.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F52639" w:rsidRDefault="007277D2" w:rsidP="00F52639">
            <w:pPr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Земельные участки находятся в [муниципальной/ неразграниченной </w:t>
            </w:r>
            <w:r w:rsidRPr="00216C2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 xml:space="preserve">государственной – </w:t>
            </w:r>
            <w:r w:rsidRPr="00216C2B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 xml:space="preserve">выбрать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необходимое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] собственности, что подтверждается кадастровым паспортом земельного участка № [</w:t>
            </w:r>
            <w:r w:rsidRPr="00216C2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sym w:font="Symbol" w:char="F0B7"/>
            </w:r>
            <w:r w:rsidRPr="00216C2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] от [</w:t>
            </w:r>
            <w:r w:rsidRPr="00216C2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sym w:font="Symbol" w:char="F0B7"/>
            </w:r>
            <w:r w:rsidRPr="00216C2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]. </w:t>
            </w:r>
          </w:p>
        </w:tc>
        <w:tc>
          <w:tcPr>
            <w:tcW w:w="7806" w:type="dxa"/>
          </w:tcPr>
          <w:p w:rsidR="007277D2" w:rsidRPr="00216C2B" w:rsidRDefault="007277D2" w:rsidP="00F52639">
            <w:pPr>
              <w:autoSpaceDN w:val="0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исключить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A7207F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3" w:name="_Ref468195233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2.1.  На дату подписания договора размер арендной платы определен по формуле в соответствии с </w:t>
            </w:r>
            <w:r w:rsidRPr="00216C2B">
              <w:rPr>
                <w:rFonts w:ascii="Times New Roman" w:hAnsi="Times New Roman" w:cs="Times New Roman"/>
              </w:rPr>
              <w:t>Решением Архангельского городского Совета от 21.11.2007 № 559 «Об утверждении Положения об арендной плате за использование земельных участков, находящихся в собственности муниципального образования «Город Архангельск»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и составляет:</w:t>
            </w:r>
          </w:p>
          <w:p w:rsidR="007277D2" w:rsidRPr="00216C2B" w:rsidRDefault="007277D2" w:rsidP="00F52639">
            <w:pPr>
              <w:widowControl w:val="0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в год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[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sym w:font="Symbol" w:char="F0B7"/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];</w:t>
            </w:r>
            <w:proofErr w:type="gramEnd"/>
          </w:p>
          <w:p w:rsidR="007277D2" w:rsidRPr="00216C2B" w:rsidRDefault="007277D2" w:rsidP="007277D2">
            <w:pPr>
              <w:widowControl w:val="0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в месяц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[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sym w:font="Symbol" w:char="F0B7"/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  <w:r w:rsidRPr="00216C2B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proofErr w:type="gramEnd"/>
          </w:p>
          <w:bookmarkEnd w:id="23"/>
          <w:p w:rsidR="007277D2" w:rsidRPr="00216C2B" w:rsidRDefault="007277D2" w:rsidP="00A7207F">
            <w:pPr>
              <w:widowControl w:val="0"/>
              <w:autoSpaceDE w:val="0"/>
              <w:autoSpaceDN w:val="0"/>
              <w:adjustRightInd w:val="0"/>
              <w:ind w:left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Расчет арендной платы, произведенный в соответствии с нормативными правовыми актами, действующими на дату заключения Договора, приведен в Приложении 3 к Договору.</w:t>
            </w:r>
          </w:p>
          <w:p w:rsidR="007277D2" w:rsidRPr="00216C2B" w:rsidRDefault="007277D2" w:rsidP="00A7207F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806" w:type="dxa"/>
          </w:tcPr>
          <w:p w:rsidR="007277D2" w:rsidRPr="00216C2B" w:rsidRDefault="007277D2" w:rsidP="00A7207F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2.1. Арендная плата за земельный участок (арендная плата) начисляется с даты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подписания акта приема передачи земельного участка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и рассчитывается в соответствии с Положением об арендной плате </w:t>
            </w:r>
            <w:r w:rsidRPr="00216C2B">
              <w:rPr>
                <w:rFonts w:ascii="Times New Roman" w:hAnsi="Times New Roman" w:cs="Times New Roman"/>
              </w:rPr>
              <w:t>за использование земельных участков, находящихся в собственности муниципального образования «Город Архангельск» утвержденным Решением Архангельского городского Совета от 21.11.2007 № 559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и составляет:.</w:t>
            </w:r>
          </w:p>
          <w:p w:rsidR="007277D2" w:rsidRPr="00216C2B" w:rsidRDefault="007277D2" w:rsidP="00A7207F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10" w:type="dxa"/>
              <w:tblInd w:w="7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76"/>
              <w:gridCol w:w="1897"/>
              <w:gridCol w:w="1843"/>
              <w:gridCol w:w="1417"/>
              <w:gridCol w:w="1276"/>
              <w:gridCol w:w="1701"/>
            </w:tblGrid>
            <w:tr w:rsidR="007277D2" w:rsidRPr="00216C2B" w:rsidTr="00A7207F">
              <w:trPr>
                <w:trHeight w:val="165"/>
              </w:trPr>
              <w:tc>
                <w:tcPr>
                  <w:tcW w:w="12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7277D2" w:rsidRPr="00216C2B" w:rsidRDefault="007277D2" w:rsidP="00A720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Площадь</w:t>
                  </w:r>
                </w:p>
                <w:p w:rsidR="007277D2" w:rsidRPr="00216C2B" w:rsidRDefault="007277D2" w:rsidP="00A720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кв. м</w:t>
                  </w:r>
                </w:p>
              </w:tc>
              <w:tc>
                <w:tcPr>
                  <w:tcW w:w="1897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7277D2" w:rsidRPr="00216C2B" w:rsidRDefault="007277D2" w:rsidP="00A720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Кадастровая стоимость земельного участка</w:t>
                  </w:r>
                </w:p>
              </w:tc>
              <w:tc>
                <w:tcPr>
                  <w:tcW w:w="1843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7277D2" w:rsidRPr="00216C2B" w:rsidRDefault="007277D2" w:rsidP="00A720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Ставка арендной платы за 1 </w:t>
                  </w:r>
                  <w:proofErr w:type="spellStart"/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кв</w:t>
                  </w:r>
                  <w:proofErr w:type="gramStart"/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.м</w:t>
                  </w:r>
                  <w:proofErr w:type="spellEnd"/>
                  <w:proofErr w:type="gramEnd"/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 земельного участка по виду разрешенного использования,</w:t>
                  </w:r>
                </w:p>
                <w:p w:rsidR="007277D2" w:rsidRPr="00216C2B" w:rsidRDefault="007277D2" w:rsidP="00A7207F">
                  <w:pPr>
                    <w:spacing w:after="0" w:line="240" w:lineRule="auto"/>
                    <w:ind w:left="-38" w:firstLine="38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%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7277D2" w:rsidRPr="00216C2B" w:rsidRDefault="007277D2" w:rsidP="00A720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Коэффициент времени</w:t>
                  </w:r>
                </w:p>
              </w:tc>
              <w:tc>
                <w:tcPr>
                  <w:tcW w:w="1276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7277D2" w:rsidRPr="00216C2B" w:rsidRDefault="007277D2" w:rsidP="00A720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proofErr w:type="spellStart"/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Кинф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277D2" w:rsidRPr="00216C2B" w:rsidRDefault="007277D2" w:rsidP="00A720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Размер</w:t>
                  </w:r>
                </w:p>
                <w:p w:rsidR="007277D2" w:rsidRPr="00216C2B" w:rsidRDefault="007277D2" w:rsidP="00A720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годовой арендной</w:t>
                  </w:r>
                </w:p>
                <w:p w:rsidR="007277D2" w:rsidRPr="00216C2B" w:rsidRDefault="007277D2" w:rsidP="00A720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платы на_______ год,</w:t>
                  </w:r>
                </w:p>
                <w:p w:rsidR="007277D2" w:rsidRPr="00216C2B" w:rsidRDefault="007277D2" w:rsidP="00A720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руб.</w:t>
                  </w:r>
                </w:p>
              </w:tc>
            </w:tr>
            <w:tr w:rsidR="007277D2" w:rsidRPr="00216C2B" w:rsidTr="00A7207F">
              <w:trPr>
                <w:trHeight w:val="669"/>
              </w:trPr>
              <w:tc>
                <w:tcPr>
                  <w:tcW w:w="127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277D2" w:rsidRPr="00216C2B" w:rsidRDefault="007277D2" w:rsidP="00A7207F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7277D2" w:rsidRPr="00216C2B" w:rsidRDefault="007277D2" w:rsidP="00A7207F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7277D2" w:rsidRPr="00216C2B" w:rsidRDefault="007277D2" w:rsidP="00A7207F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1897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277D2" w:rsidRPr="00216C2B" w:rsidRDefault="007277D2" w:rsidP="00A7207F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7277D2" w:rsidRPr="00216C2B" w:rsidRDefault="007277D2" w:rsidP="00A7207F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277D2" w:rsidRPr="00216C2B" w:rsidRDefault="007277D2" w:rsidP="00A7207F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7277D2" w:rsidRPr="00216C2B" w:rsidRDefault="007277D2" w:rsidP="00A7207F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277D2" w:rsidRPr="00216C2B" w:rsidRDefault="007277D2" w:rsidP="00A7207F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7277D2" w:rsidRPr="00216C2B" w:rsidRDefault="007277D2" w:rsidP="00A7207F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7277D2" w:rsidRPr="00216C2B" w:rsidRDefault="007277D2" w:rsidP="00A7207F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7277D2" w:rsidRPr="00216C2B" w:rsidRDefault="007277D2" w:rsidP="00A7207F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216C2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277D2" w:rsidRPr="00216C2B" w:rsidRDefault="007277D2" w:rsidP="00A7207F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7277D2" w:rsidRPr="00216C2B" w:rsidRDefault="007277D2" w:rsidP="00A7207F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</w:tr>
          </w:tbl>
          <w:p w:rsidR="007277D2" w:rsidRPr="00216C2B" w:rsidRDefault="007277D2" w:rsidP="00A720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7277D2" w:rsidRPr="00216C2B" w:rsidRDefault="007277D2" w:rsidP="00A720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Порядок оплаты: ежеквартально равными долями не позднее 10 числа следующего за кварталом месяца, за 4 квартал – не позднее 25 декабря текущего года.</w:t>
            </w:r>
          </w:p>
          <w:p w:rsidR="007277D2" w:rsidRPr="00216C2B" w:rsidRDefault="007277D2" w:rsidP="00A720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Размер арендной платы за земельный участок для </w:t>
            </w:r>
            <w:r w:rsidRPr="00216C2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«Арендатора»</w:t>
            </w:r>
            <w:r w:rsidRPr="00216C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 период с ________________ по _______________ составляет ___________ руб. __________ коп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вносится в следующем порядке:</w:t>
            </w:r>
          </w:p>
          <w:p w:rsidR="007277D2" w:rsidRPr="00216C2B" w:rsidRDefault="007277D2" w:rsidP="00A720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период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_____________ по _________ - в сумме ____________</w:t>
            </w:r>
            <w:r w:rsidRPr="00216C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не позднее __________</w:t>
            </w:r>
          </w:p>
          <w:p w:rsidR="007277D2" w:rsidRPr="00216C2B" w:rsidRDefault="007277D2" w:rsidP="00A720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период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_____________ по _________ - в сумме ____________</w:t>
            </w:r>
            <w:r w:rsidRPr="00216C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не позднее __________</w:t>
            </w:r>
          </w:p>
          <w:p w:rsidR="007277D2" w:rsidRPr="00216C2B" w:rsidRDefault="007277D2" w:rsidP="00A720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период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_____________ по _________ - в сумме ____________</w:t>
            </w:r>
            <w:r w:rsidRPr="00216C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не позднее __________</w:t>
            </w:r>
          </w:p>
          <w:p w:rsidR="007277D2" w:rsidRPr="00216C2B" w:rsidRDefault="007277D2" w:rsidP="00A720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период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_____________ по _________ - в сумме ____________</w:t>
            </w:r>
            <w:r w:rsidRPr="00216C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не позднее __________</w:t>
            </w:r>
          </w:p>
          <w:p w:rsidR="007277D2" w:rsidRPr="00216C2B" w:rsidRDefault="007277D2" w:rsidP="00A720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277D2" w:rsidRPr="00216C2B" w:rsidRDefault="007277D2" w:rsidP="00A720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Банковские реквизиты: УФК по Архангельской области и Ненецкому автономному округу (ДМИ), ИНН 2901078408, КПП 290101001, расчетный счет 40101810500000010003 в Отделении Архангельск г. Архангельск, БИК 041117001, код дохода 81311105024040000120, ОКТМО 11701000. Назначение: арендная плата за земельный участок по договору №___.</w:t>
            </w:r>
          </w:p>
          <w:p w:rsidR="007277D2" w:rsidRPr="00216C2B" w:rsidRDefault="007277D2" w:rsidP="00A7207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277D2" w:rsidRPr="00216C2B" w:rsidRDefault="007277D2" w:rsidP="00A7207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Размер арендной платы может быть изменен «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Арендодателем»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при установлении Законами Российской Федерации и иными правовыми актами обязательных для сторон изменений ставок земельных платежей, коэффициентов, предоставляемых льгот. Подписание дополнительного соглашения в данном случае не требуется.</w:t>
            </w:r>
          </w:p>
          <w:p w:rsidR="007277D2" w:rsidRPr="00216C2B" w:rsidRDefault="007277D2" w:rsidP="00A7207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277D2" w:rsidRPr="00F52639" w:rsidRDefault="007277D2" w:rsidP="00F5263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Размер арендной платы пересматривается в случае перевода земельного участка из одной категории земель в другую или изменения разрешенного использования земельного участка в соответствии с требованиями законод</w:t>
            </w:r>
            <w:r w:rsidR="00F52639">
              <w:rPr>
                <w:rFonts w:ascii="Times New Roman" w:eastAsia="Times New Roman" w:hAnsi="Times New Roman" w:cs="Times New Roman"/>
                <w:lang w:eastAsia="ru-RU"/>
              </w:rPr>
              <w:t>ательства Российской Федерации.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A7207F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2.2. Арендная плата подлежит начислению не ранее даты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подписания Акта финансового закрытия</w:t>
            </w:r>
            <w:r w:rsidR="00A7207F"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приема передачи Земельных участков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806" w:type="dxa"/>
          </w:tcPr>
          <w:p w:rsidR="007277D2" w:rsidRPr="00216C2B" w:rsidRDefault="007277D2" w:rsidP="00A7207F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2.2. Арендная плата подлежит начислению не ранее даты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подписания Акта приема передачи Земельных участков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D50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>Стороны применяют следующий порядок и сроки внесения арендной платы:</w:t>
            </w:r>
          </w:p>
          <w:p w:rsidR="007277D2" w:rsidRPr="00216C2B" w:rsidRDefault="007277D2" w:rsidP="00D50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2.3.1. Арендатор уплачивает арендную плату, исчисленную со дня подписания Акта приема-передачи Земельных участков.</w:t>
            </w:r>
          </w:p>
          <w:p w:rsidR="007277D2" w:rsidRPr="00216C2B" w:rsidRDefault="007277D2" w:rsidP="00D50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Первый арендный платеж производится до 10 (десятого) числа месяца, следующего за месяцем заключения Договора. Указанный платеж состоит из арендной платы, исчисленной в срок до последнего числа месяца, следующего за месяцем заключения Договора.</w:t>
            </w:r>
          </w:p>
          <w:p w:rsidR="007277D2" w:rsidRPr="00216C2B" w:rsidRDefault="007277D2" w:rsidP="00A720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Все последующие платежи исчисляются ежемесячно и уплачиваются за текущий месяц до 10 (десятого) числ</w:t>
            </w:r>
            <w:r w:rsidR="00D504F7">
              <w:rPr>
                <w:rFonts w:ascii="Times New Roman" w:eastAsia="Times New Roman" w:hAnsi="Times New Roman" w:cs="Times New Roman"/>
                <w:lang w:eastAsia="ru-RU"/>
              </w:rPr>
              <w:t>а текущего месяца.</w:t>
            </w:r>
          </w:p>
          <w:p w:rsidR="007277D2" w:rsidRPr="00216C2B" w:rsidRDefault="007277D2" w:rsidP="00D50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4" w:name="_Ref472690098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2.3.2. Арендатор производит перечисление арендной платы на следующие платежные реквизиты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: [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sym w:font="Symbol" w:char="F0B7"/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].</w:t>
            </w:r>
            <w:bookmarkEnd w:id="24"/>
            <w:proofErr w:type="gramEnd"/>
          </w:p>
        </w:tc>
        <w:tc>
          <w:tcPr>
            <w:tcW w:w="7806" w:type="dxa"/>
          </w:tcPr>
          <w:p w:rsidR="007277D2" w:rsidRPr="00216C2B" w:rsidRDefault="007277D2" w:rsidP="00A7207F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исключить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A7207F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2.5.1.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>Обязательство по уплате арендной платы считается исполненным в день списания денежных сре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дств с к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орреспондентского счета банка плательщика (Арендатора).</w:t>
            </w:r>
          </w:p>
        </w:tc>
        <w:tc>
          <w:tcPr>
            <w:tcW w:w="7806" w:type="dxa"/>
          </w:tcPr>
          <w:p w:rsidR="007277D2" w:rsidRPr="00216C2B" w:rsidRDefault="007277D2" w:rsidP="00A7207F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2.5.1. Обязательство по уплате арендной платы считается исполненным в день 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поступления денежных средств на счет Арендодателя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A7207F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3.1.4.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Осуществить Государственную регистрацию настоящего Договора и 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дополнительных соглашений к нему в срок не позднее 30 (тридцати) календарных дней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Договора или дополнительных соглашений к нему соответственно.</w:t>
            </w:r>
          </w:p>
        </w:tc>
        <w:tc>
          <w:tcPr>
            <w:tcW w:w="7806" w:type="dxa"/>
          </w:tcPr>
          <w:p w:rsidR="007277D2" w:rsidRPr="00216C2B" w:rsidRDefault="007277D2" w:rsidP="00A7207F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3.1.4.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Осуществить Государственную регистрацию настоящего Договора и 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дополнительных соглашений к нему в срок не позднее 30 (тридцати) календарных дней с даты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подписания акта приема передачи земельного участка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A7207F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3.1.6.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Принять по акту приема-передачи Земельные участки в течение 10 (десяти) дней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с даты прекращения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Договора.</w:t>
            </w:r>
          </w:p>
        </w:tc>
        <w:tc>
          <w:tcPr>
            <w:tcW w:w="7806" w:type="dxa"/>
          </w:tcPr>
          <w:p w:rsidR="007277D2" w:rsidRPr="00216C2B" w:rsidRDefault="007277D2" w:rsidP="00A7207F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3.1.6.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Принять по акту приема-передачи Земельные участки в течение 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30 (тридцати)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дней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с даты прекращения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Договора.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A7207F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3.2.2.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>Использовать Земельные участки исключительно в соответствии с целями, указанными в пункте 1.3 Договора.</w:t>
            </w:r>
          </w:p>
        </w:tc>
        <w:tc>
          <w:tcPr>
            <w:tcW w:w="7806" w:type="dxa"/>
          </w:tcPr>
          <w:p w:rsidR="007277D2" w:rsidRPr="00216C2B" w:rsidRDefault="007277D2" w:rsidP="00A7207F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3.2.2.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Использовать Земельные участки исключительно в соответствии с целями, указанными в 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пункте 1.1, 1.3. Договора.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F52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3.2.6.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>Обеспечить перечисление Арендной платы в сроки, указанные в пункте 2.2 Договора.</w:t>
            </w:r>
          </w:p>
        </w:tc>
        <w:tc>
          <w:tcPr>
            <w:tcW w:w="7806" w:type="dxa"/>
          </w:tcPr>
          <w:p w:rsidR="007277D2" w:rsidRPr="00216C2B" w:rsidRDefault="007277D2" w:rsidP="00F52639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3.2.6.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Обеспечить перечисление Арендной платы в сроки, указанные в 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пункте 2.1 Договора.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F52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3.2.7.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>Извещать Арендодателя об аварии или ином событии, нанесшем или грозящем нанести ущерб Земельным участкам в течение разумного срока с момента наступления такого события и своевременно принимать все возможные меры по уменьшению отрицательных последствий такого события.</w:t>
            </w:r>
          </w:p>
        </w:tc>
        <w:tc>
          <w:tcPr>
            <w:tcW w:w="7806" w:type="dxa"/>
          </w:tcPr>
          <w:p w:rsidR="007277D2" w:rsidRPr="00216C2B" w:rsidRDefault="007277D2" w:rsidP="00F52639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3.2.7.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Извещать Арендодателя об аварии или ином событии, нанесшем или грозящем нанести ущерб Земельным участкам в течение </w:t>
            </w:r>
            <w:r w:rsidRPr="00216C2B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разумного срока (какого?)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с момента наступления такого события и своевременно принимать все возможные меры по уменьшению отрицательных последствий такого события.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F52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3.2.9.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Вернуть Земельные участки Арендодателю по акту приема-передачи не позднее 10 (десяти) календарных дней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с даты прекращения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Договора.</w:t>
            </w:r>
          </w:p>
        </w:tc>
        <w:tc>
          <w:tcPr>
            <w:tcW w:w="7806" w:type="dxa"/>
          </w:tcPr>
          <w:p w:rsidR="007277D2" w:rsidRPr="00216C2B" w:rsidRDefault="007277D2" w:rsidP="00F52639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3.2.9.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Вернуть Земельные участки Арендодателю по акту приема-передачи не позднее </w:t>
            </w: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30 (тридцати)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календарных дней </w:t>
            </w:r>
            <w:proofErr w:type="gramStart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с даты прекращения</w:t>
            </w:r>
            <w:proofErr w:type="gramEnd"/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 xml:space="preserve"> Договора.</w:t>
            </w:r>
          </w:p>
        </w:tc>
      </w:tr>
      <w:tr w:rsidR="007277D2" w:rsidRPr="00216C2B" w:rsidTr="00A7207F">
        <w:tc>
          <w:tcPr>
            <w:tcW w:w="7479" w:type="dxa"/>
          </w:tcPr>
          <w:p w:rsidR="007277D2" w:rsidRPr="00216C2B" w:rsidRDefault="007277D2" w:rsidP="00F52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>3.3.1.</w:t>
            </w:r>
            <w:r w:rsidRPr="00216C2B">
              <w:rPr>
                <w:rFonts w:ascii="Times New Roman" w:eastAsia="Times New Roman" w:hAnsi="Times New Roman" w:cs="Times New Roman"/>
                <w:lang w:eastAsia="ru-RU"/>
              </w:rPr>
              <w:tab/>
              <w:t>Передавать свои права и обязанности по Договору третьим лицам без согласия Арендодателя, в том числе передавать Земельные участки в субаренду без согласия Арендодателя.</w:t>
            </w:r>
          </w:p>
        </w:tc>
        <w:tc>
          <w:tcPr>
            <w:tcW w:w="7806" w:type="dxa"/>
          </w:tcPr>
          <w:p w:rsidR="007277D2" w:rsidRPr="00216C2B" w:rsidRDefault="007277D2" w:rsidP="00F52639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6C2B">
              <w:rPr>
                <w:rFonts w:ascii="Times New Roman" w:eastAsia="Times New Roman" w:hAnsi="Times New Roman" w:cs="Times New Roman"/>
                <w:b/>
                <w:lang w:eastAsia="ru-RU"/>
              </w:rPr>
              <w:t>исключить</w:t>
            </w:r>
          </w:p>
        </w:tc>
      </w:tr>
    </w:tbl>
    <w:p w:rsidR="00D504F7" w:rsidRPr="00D504F7" w:rsidRDefault="00D504F7" w:rsidP="00C554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04F7" w:rsidRPr="00D504F7" w:rsidRDefault="00D504F7" w:rsidP="00C554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6997" w:rsidRDefault="00526997" w:rsidP="00662F93">
      <w:pPr>
        <w:spacing w:after="0" w:line="240" w:lineRule="auto"/>
        <w:rPr>
          <w:rFonts w:ascii="Times New Roman" w:hAnsi="Times New Roman" w:cs="Times New Roman"/>
        </w:rPr>
      </w:pPr>
    </w:p>
    <w:sectPr w:rsidR="00526997" w:rsidSect="00D504F7">
      <w:footerReference w:type="default" r:id="rId12"/>
      <w:pgSz w:w="16838" w:h="11906" w:orient="landscape"/>
      <w:pgMar w:top="1418" w:right="53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368" w:rsidRDefault="00532368" w:rsidP="00662F93">
      <w:pPr>
        <w:spacing w:after="0" w:line="240" w:lineRule="auto"/>
      </w:pPr>
      <w:r>
        <w:separator/>
      </w:r>
    </w:p>
  </w:endnote>
  <w:endnote w:type="continuationSeparator" w:id="0">
    <w:p w:rsidR="00532368" w:rsidRDefault="00532368" w:rsidP="00662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altName w:val="WP CyrillicA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474256"/>
      <w:docPartObj>
        <w:docPartGallery w:val="Page Numbers (Bottom of Page)"/>
        <w:docPartUnique/>
      </w:docPartObj>
    </w:sdtPr>
    <w:sdtEndPr/>
    <w:sdtContent>
      <w:p w:rsidR="00905E4A" w:rsidRDefault="00905E4A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C90">
          <w:rPr>
            <w:noProof/>
          </w:rPr>
          <w:t>1</w:t>
        </w:r>
        <w:r>
          <w:fldChar w:fldCharType="end"/>
        </w:r>
      </w:p>
    </w:sdtContent>
  </w:sdt>
  <w:p w:rsidR="00905E4A" w:rsidRDefault="00905E4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368" w:rsidRDefault="00532368" w:rsidP="00662F93">
      <w:pPr>
        <w:spacing w:after="0" w:line="240" w:lineRule="auto"/>
      </w:pPr>
      <w:r>
        <w:separator/>
      </w:r>
    </w:p>
  </w:footnote>
  <w:footnote w:type="continuationSeparator" w:id="0">
    <w:p w:rsidR="00532368" w:rsidRDefault="00532368" w:rsidP="00662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E55C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BEB687E"/>
    <w:multiLevelType w:val="multilevel"/>
    <w:tmpl w:val="9BDA9E3E"/>
    <w:lvl w:ilvl="0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3268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a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3"/>
      <w:lvlText w:val="(%4)"/>
      <w:lvlJc w:val="left"/>
      <w:pPr>
        <w:ind w:left="2067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76421C1A"/>
    <w:multiLevelType w:val="multilevel"/>
    <w:tmpl w:val="8E22592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9383BFB"/>
    <w:multiLevelType w:val="multilevel"/>
    <w:tmpl w:val="A0DE1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•"/>
      <w:lvlJc w:val="left"/>
      <w:pPr>
        <w:ind w:left="1224" w:hanging="504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9DE7EF1"/>
    <w:multiLevelType w:val="multilevel"/>
    <w:tmpl w:val="73D887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•"/>
      <w:lvlJc w:val="left"/>
      <w:pPr>
        <w:ind w:left="1224" w:hanging="504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65B"/>
    <w:rsid w:val="0002189D"/>
    <w:rsid w:val="00041268"/>
    <w:rsid w:val="00074685"/>
    <w:rsid w:val="00094982"/>
    <w:rsid w:val="000C3E3D"/>
    <w:rsid w:val="000D493D"/>
    <w:rsid w:val="000F0045"/>
    <w:rsid w:val="000F7CF1"/>
    <w:rsid w:val="0010199F"/>
    <w:rsid w:val="001068B3"/>
    <w:rsid w:val="00186B65"/>
    <w:rsid w:val="001923AD"/>
    <w:rsid w:val="001A165B"/>
    <w:rsid w:val="001A3953"/>
    <w:rsid w:val="001B62FF"/>
    <w:rsid w:val="001D3F73"/>
    <w:rsid w:val="00200E47"/>
    <w:rsid w:val="00216C2B"/>
    <w:rsid w:val="00271210"/>
    <w:rsid w:val="00274F60"/>
    <w:rsid w:val="002751E5"/>
    <w:rsid w:val="00286F7C"/>
    <w:rsid w:val="002914AA"/>
    <w:rsid w:val="002B6CD9"/>
    <w:rsid w:val="002C102A"/>
    <w:rsid w:val="002E4FFA"/>
    <w:rsid w:val="002F6F1B"/>
    <w:rsid w:val="00312216"/>
    <w:rsid w:val="003160CE"/>
    <w:rsid w:val="003331E2"/>
    <w:rsid w:val="00334087"/>
    <w:rsid w:val="00343045"/>
    <w:rsid w:val="003651FF"/>
    <w:rsid w:val="003974DF"/>
    <w:rsid w:val="003A4AC6"/>
    <w:rsid w:val="00412D25"/>
    <w:rsid w:val="00426835"/>
    <w:rsid w:val="00431464"/>
    <w:rsid w:val="004920B2"/>
    <w:rsid w:val="004B6D59"/>
    <w:rsid w:val="004F2ED4"/>
    <w:rsid w:val="00526997"/>
    <w:rsid w:val="00531989"/>
    <w:rsid w:val="00532368"/>
    <w:rsid w:val="00557FD3"/>
    <w:rsid w:val="005D22F9"/>
    <w:rsid w:val="005E2CE5"/>
    <w:rsid w:val="00604696"/>
    <w:rsid w:val="00622C90"/>
    <w:rsid w:val="00662F93"/>
    <w:rsid w:val="00673887"/>
    <w:rsid w:val="006C56CF"/>
    <w:rsid w:val="006F0ECF"/>
    <w:rsid w:val="007277D2"/>
    <w:rsid w:val="007C5FB9"/>
    <w:rsid w:val="007F41B9"/>
    <w:rsid w:val="00840D9D"/>
    <w:rsid w:val="008579ED"/>
    <w:rsid w:val="00877C07"/>
    <w:rsid w:val="008B0A38"/>
    <w:rsid w:val="008C7ACA"/>
    <w:rsid w:val="009016DA"/>
    <w:rsid w:val="00905E4A"/>
    <w:rsid w:val="0093739C"/>
    <w:rsid w:val="00945106"/>
    <w:rsid w:val="00945C7E"/>
    <w:rsid w:val="00972077"/>
    <w:rsid w:val="00973D98"/>
    <w:rsid w:val="009B1535"/>
    <w:rsid w:val="009C7846"/>
    <w:rsid w:val="00A44389"/>
    <w:rsid w:val="00A52495"/>
    <w:rsid w:val="00A60EBC"/>
    <w:rsid w:val="00A646A7"/>
    <w:rsid w:val="00A6504D"/>
    <w:rsid w:val="00A7207F"/>
    <w:rsid w:val="00AD6238"/>
    <w:rsid w:val="00AF6783"/>
    <w:rsid w:val="00B008A2"/>
    <w:rsid w:val="00B57D1B"/>
    <w:rsid w:val="00B95C5F"/>
    <w:rsid w:val="00BA57F3"/>
    <w:rsid w:val="00BC04F7"/>
    <w:rsid w:val="00BC385F"/>
    <w:rsid w:val="00BE1EA4"/>
    <w:rsid w:val="00C10DC9"/>
    <w:rsid w:val="00C16B4E"/>
    <w:rsid w:val="00C25382"/>
    <w:rsid w:val="00C42F1C"/>
    <w:rsid w:val="00C53B8A"/>
    <w:rsid w:val="00C5541C"/>
    <w:rsid w:val="00C62A07"/>
    <w:rsid w:val="00C72D74"/>
    <w:rsid w:val="00C77821"/>
    <w:rsid w:val="00C80359"/>
    <w:rsid w:val="00D00D23"/>
    <w:rsid w:val="00D1107F"/>
    <w:rsid w:val="00D4566B"/>
    <w:rsid w:val="00D504F7"/>
    <w:rsid w:val="00D52E15"/>
    <w:rsid w:val="00D7245B"/>
    <w:rsid w:val="00D771E7"/>
    <w:rsid w:val="00D82310"/>
    <w:rsid w:val="00DB04B1"/>
    <w:rsid w:val="00DC3DC8"/>
    <w:rsid w:val="00E0668A"/>
    <w:rsid w:val="00E52476"/>
    <w:rsid w:val="00E525EB"/>
    <w:rsid w:val="00E70DB6"/>
    <w:rsid w:val="00E727DD"/>
    <w:rsid w:val="00E9558F"/>
    <w:rsid w:val="00EC7D40"/>
    <w:rsid w:val="00EE09EA"/>
    <w:rsid w:val="00EE19E3"/>
    <w:rsid w:val="00F3591A"/>
    <w:rsid w:val="00F35E1B"/>
    <w:rsid w:val="00F4168B"/>
    <w:rsid w:val="00F52639"/>
    <w:rsid w:val="00F6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Ðàçäåë"/>
    <w:basedOn w:val="a1"/>
    <w:next w:val="a0"/>
    <w:link w:val="10"/>
    <w:qFormat/>
    <w:rsid w:val="00C10DC9"/>
    <w:pPr>
      <w:keepNext/>
      <w:numPr>
        <w:numId w:val="1"/>
      </w:numPr>
      <w:spacing w:line="240" w:lineRule="auto"/>
      <w:contextualSpacing w:val="0"/>
      <w:jc w:val="both"/>
      <w:outlineLvl w:val="0"/>
    </w:pPr>
    <w:rPr>
      <w:rFonts w:ascii="Times New Roman" w:eastAsia="Calibri" w:hAnsi="Times New Roman" w:cs="Times New Roman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F7C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0"/>
    <w:link w:val="30"/>
    <w:unhideWhenUsed/>
    <w:qFormat/>
    <w:rsid w:val="00C10DC9"/>
    <w:pPr>
      <w:numPr>
        <w:ilvl w:val="3"/>
      </w:numPr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A64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uiPriority w:val="99"/>
    <w:unhideWhenUsed/>
    <w:rsid w:val="00A646A7"/>
    <w:rPr>
      <w:sz w:val="16"/>
      <w:szCs w:val="16"/>
    </w:rPr>
  </w:style>
  <w:style w:type="paragraph" w:styleId="a7">
    <w:name w:val="annotation text"/>
    <w:basedOn w:val="a0"/>
    <w:link w:val="a8"/>
    <w:uiPriority w:val="99"/>
    <w:unhideWhenUsed/>
    <w:rsid w:val="00A646A7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2"/>
    <w:link w:val="a7"/>
    <w:uiPriority w:val="99"/>
    <w:rsid w:val="00A646A7"/>
    <w:rPr>
      <w:rFonts w:ascii="Calibri" w:eastAsia="Calibri" w:hAnsi="Calibri" w:cs="Times New Roman"/>
      <w:sz w:val="20"/>
      <w:szCs w:val="20"/>
    </w:rPr>
  </w:style>
  <w:style w:type="paragraph" w:styleId="a9">
    <w:name w:val="Balloon Text"/>
    <w:basedOn w:val="a0"/>
    <w:link w:val="aa"/>
    <w:uiPriority w:val="99"/>
    <w:semiHidden/>
    <w:unhideWhenUsed/>
    <w:rsid w:val="00A64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A646A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Ðàçäåë Знак"/>
    <w:basedOn w:val="a2"/>
    <w:link w:val="1"/>
    <w:rsid w:val="00C10DC9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30">
    <w:name w:val="Заголовок 3 Знак"/>
    <w:aliases w:val="H3 Знак"/>
    <w:basedOn w:val="a2"/>
    <w:link w:val="3"/>
    <w:rsid w:val="00C10DC9"/>
    <w:rPr>
      <w:rFonts w:ascii="Times New Roman" w:eastAsia="Calibri" w:hAnsi="Times New Roman" w:cs="Times New Roman"/>
      <w:sz w:val="24"/>
      <w:szCs w:val="24"/>
    </w:rPr>
  </w:style>
  <w:style w:type="paragraph" w:customStyle="1" w:styleId="a">
    <w:name w:val="Третий уровень (a)"/>
    <w:basedOn w:val="11"/>
    <w:qFormat/>
    <w:rsid w:val="00C10DC9"/>
    <w:pPr>
      <w:numPr>
        <w:ilvl w:val="2"/>
      </w:numPr>
    </w:pPr>
  </w:style>
  <w:style w:type="paragraph" w:customStyle="1" w:styleId="11">
    <w:name w:val="Второй уровень (1.1.)"/>
    <w:basedOn w:val="1"/>
    <w:rsid w:val="00C10DC9"/>
    <w:pPr>
      <w:keepNext w:val="0"/>
      <w:numPr>
        <w:ilvl w:val="1"/>
      </w:numPr>
      <w:ind w:left="574"/>
    </w:pPr>
    <w:rPr>
      <w:b w:val="0"/>
    </w:rPr>
  </w:style>
  <w:style w:type="paragraph" w:styleId="a1">
    <w:name w:val="List Paragraph"/>
    <w:basedOn w:val="a0"/>
    <w:uiPriority w:val="34"/>
    <w:qFormat/>
    <w:rsid w:val="00C10DC9"/>
    <w:pPr>
      <w:ind w:left="720"/>
      <w:contextualSpacing/>
    </w:pPr>
  </w:style>
  <w:style w:type="paragraph" w:customStyle="1" w:styleId="ab">
    <w:name w:val="первый уровень приложения"/>
    <w:basedOn w:val="a0"/>
    <w:qFormat/>
    <w:rsid w:val="008579ED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0F7C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A720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0"/>
    <w:uiPriority w:val="99"/>
    <w:unhideWhenUsed/>
    <w:rsid w:val="00316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2"/>
    <w:uiPriority w:val="99"/>
    <w:semiHidden/>
    <w:unhideWhenUsed/>
    <w:rsid w:val="003160CE"/>
    <w:rPr>
      <w:color w:val="0000FF"/>
      <w:u w:val="single"/>
    </w:rPr>
  </w:style>
  <w:style w:type="paragraph" w:styleId="ae">
    <w:name w:val="header"/>
    <w:basedOn w:val="a0"/>
    <w:link w:val="af"/>
    <w:uiPriority w:val="99"/>
    <w:unhideWhenUsed/>
    <w:rsid w:val="00662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662F93"/>
  </w:style>
  <w:style w:type="paragraph" w:styleId="af0">
    <w:name w:val="footer"/>
    <w:basedOn w:val="a0"/>
    <w:link w:val="af1"/>
    <w:uiPriority w:val="99"/>
    <w:unhideWhenUsed/>
    <w:rsid w:val="00662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662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Ðàçäåë"/>
    <w:basedOn w:val="a1"/>
    <w:next w:val="a0"/>
    <w:link w:val="10"/>
    <w:qFormat/>
    <w:rsid w:val="00C10DC9"/>
    <w:pPr>
      <w:keepNext/>
      <w:numPr>
        <w:numId w:val="1"/>
      </w:numPr>
      <w:spacing w:line="240" w:lineRule="auto"/>
      <w:contextualSpacing w:val="0"/>
      <w:jc w:val="both"/>
      <w:outlineLvl w:val="0"/>
    </w:pPr>
    <w:rPr>
      <w:rFonts w:ascii="Times New Roman" w:eastAsia="Calibri" w:hAnsi="Times New Roman" w:cs="Times New Roman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F7C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0"/>
    <w:link w:val="30"/>
    <w:unhideWhenUsed/>
    <w:qFormat/>
    <w:rsid w:val="00C10DC9"/>
    <w:pPr>
      <w:numPr>
        <w:ilvl w:val="3"/>
      </w:numPr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A64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uiPriority w:val="99"/>
    <w:unhideWhenUsed/>
    <w:rsid w:val="00A646A7"/>
    <w:rPr>
      <w:sz w:val="16"/>
      <w:szCs w:val="16"/>
    </w:rPr>
  </w:style>
  <w:style w:type="paragraph" w:styleId="a7">
    <w:name w:val="annotation text"/>
    <w:basedOn w:val="a0"/>
    <w:link w:val="a8"/>
    <w:uiPriority w:val="99"/>
    <w:unhideWhenUsed/>
    <w:rsid w:val="00A646A7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2"/>
    <w:link w:val="a7"/>
    <w:uiPriority w:val="99"/>
    <w:rsid w:val="00A646A7"/>
    <w:rPr>
      <w:rFonts w:ascii="Calibri" w:eastAsia="Calibri" w:hAnsi="Calibri" w:cs="Times New Roman"/>
      <w:sz w:val="20"/>
      <w:szCs w:val="20"/>
    </w:rPr>
  </w:style>
  <w:style w:type="paragraph" w:styleId="a9">
    <w:name w:val="Balloon Text"/>
    <w:basedOn w:val="a0"/>
    <w:link w:val="aa"/>
    <w:uiPriority w:val="99"/>
    <w:semiHidden/>
    <w:unhideWhenUsed/>
    <w:rsid w:val="00A64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A646A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Ðàçäåë Знак"/>
    <w:basedOn w:val="a2"/>
    <w:link w:val="1"/>
    <w:rsid w:val="00C10DC9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30">
    <w:name w:val="Заголовок 3 Знак"/>
    <w:aliases w:val="H3 Знак"/>
    <w:basedOn w:val="a2"/>
    <w:link w:val="3"/>
    <w:rsid w:val="00C10DC9"/>
    <w:rPr>
      <w:rFonts w:ascii="Times New Roman" w:eastAsia="Calibri" w:hAnsi="Times New Roman" w:cs="Times New Roman"/>
      <w:sz w:val="24"/>
      <w:szCs w:val="24"/>
    </w:rPr>
  </w:style>
  <w:style w:type="paragraph" w:customStyle="1" w:styleId="a">
    <w:name w:val="Третий уровень (a)"/>
    <w:basedOn w:val="11"/>
    <w:qFormat/>
    <w:rsid w:val="00C10DC9"/>
    <w:pPr>
      <w:numPr>
        <w:ilvl w:val="2"/>
      </w:numPr>
    </w:pPr>
  </w:style>
  <w:style w:type="paragraph" w:customStyle="1" w:styleId="11">
    <w:name w:val="Второй уровень (1.1.)"/>
    <w:basedOn w:val="1"/>
    <w:rsid w:val="00C10DC9"/>
    <w:pPr>
      <w:keepNext w:val="0"/>
      <w:numPr>
        <w:ilvl w:val="1"/>
      </w:numPr>
      <w:ind w:left="574"/>
    </w:pPr>
    <w:rPr>
      <w:b w:val="0"/>
    </w:rPr>
  </w:style>
  <w:style w:type="paragraph" w:styleId="a1">
    <w:name w:val="List Paragraph"/>
    <w:basedOn w:val="a0"/>
    <w:uiPriority w:val="34"/>
    <w:qFormat/>
    <w:rsid w:val="00C10DC9"/>
    <w:pPr>
      <w:ind w:left="720"/>
      <w:contextualSpacing/>
    </w:pPr>
  </w:style>
  <w:style w:type="paragraph" w:customStyle="1" w:styleId="ab">
    <w:name w:val="первый уровень приложения"/>
    <w:basedOn w:val="a0"/>
    <w:qFormat/>
    <w:rsid w:val="008579ED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0F7C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A720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0"/>
    <w:uiPriority w:val="99"/>
    <w:unhideWhenUsed/>
    <w:rsid w:val="00316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2"/>
    <w:uiPriority w:val="99"/>
    <w:semiHidden/>
    <w:unhideWhenUsed/>
    <w:rsid w:val="003160CE"/>
    <w:rPr>
      <w:color w:val="0000FF"/>
      <w:u w:val="single"/>
    </w:rPr>
  </w:style>
  <w:style w:type="paragraph" w:styleId="ae">
    <w:name w:val="header"/>
    <w:basedOn w:val="a0"/>
    <w:link w:val="af"/>
    <w:uiPriority w:val="99"/>
    <w:unhideWhenUsed/>
    <w:rsid w:val="00662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662F93"/>
  </w:style>
  <w:style w:type="paragraph" w:styleId="af0">
    <w:name w:val="footer"/>
    <w:basedOn w:val="a0"/>
    <w:link w:val="af1"/>
    <w:uiPriority w:val="99"/>
    <w:unhideWhenUsed/>
    <w:rsid w:val="00662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662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0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03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0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1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5C853DCF18684BF433B977F84323324D43930DF922A73EA0E0BA9DECE75hB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5C853DCF18684BF433B977F84323324D73E30DA922373EA0E0BA9DECE5B60DCF142B37541C6851376h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5C853DCF18684BF433B977F84323324D73E30DA922373EA0E0BA9DECE5B60DCF142B376487Ch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74E6D-3938-4B28-9B34-5D61CEFE5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5976</Words>
  <Characters>34068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Андреевна Малахова</dc:creator>
  <cp:lastModifiedBy>Елена Андреевна Малахова</cp:lastModifiedBy>
  <cp:revision>2</cp:revision>
  <cp:lastPrinted>2017-12-28T15:13:00Z</cp:lastPrinted>
  <dcterms:created xsi:type="dcterms:W3CDTF">2017-12-28T15:14:00Z</dcterms:created>
  <dcterms:modified xsi:type="dcterms:W3CDTF">2017-12-28T15:14:00Z</dcterms:modified>
</cp:coreProperties>
</file>